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C7286" w14:textId="0AEEC38A" w:rsidR="00375CD0" w:rsidRDefault="00375CD0" w:rsidP="009A3B7E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735CDB">
        <w:rPr>
          <w:rFonts w:ascii="Arial" w:hAnsi="Arial" w:cs="Arial"/>
          <w:b/>
          <w:sz w:val="20"/>
          <w:u w:val="single"/>
        </w:rPr>
        <w:t>Příloha</w:t>
      </w:r>
      <w:r w:rsidRPr="00EF01CD">
        <w:rPr>
          <w:rFonts w:ascii="Arial" w:hAnsi="Arial" w:cs="Arial"/>
          <w:b/>
          <w:sz w:val="20"/>
          <w:highlight w:val="green"/>
          <w:u w:val="single"/>
        </w:rPr>
        <w:t xml:space="preserve"> </w:t>
      </w:r>
    </w:p>
    <w:p w14:paraId="3C124D94" w14:textId="77777777" w:rsidR="008268C8" w:rsidRDefault="008268C8" w:rsidP="009A3B7E">
      <w:pPr>
        <w:spacing w:after="0"/>
        <w:jc w:val="center"/>
        <w:rPr>
          <w:rFonts w:ascii="Arial" w:hAnsi="Arial" w:cs="Arial"/>
          <w:b/>
          <w:sz w:val="20"/>
          <w:u w:val="single"/>
        </w:rPr>
      </w:pPr>
    </w:p>
    <w:p w14:paraId="4BA8DA43" w14:textId="77777777" w:rsidR="000E4875" w:rsidRDefault="000E4875" w:rsidP="00BF5752">
      <w:pPr>
        <w:jc w:val="center"/>
        <w:rPr>
          <w:rFonts w:ascii="Arial" w:hAnsi="Arial" w:cs="Arial"/>
          <w:b/>
          <w:sz w:val="20"/>
        </w:rPr>
      </w:pPr>
      <w:r w:rsidRPr="00EF7B8D">
        <w:rPr>
          <w:rFonts w:ascii="Arial" w:hAnsi="Arial" w:cs="Arial"/>
          <w:b/>
          <w:sz w:val="20"/>
        </w:rPr>
        <w:t>Technická specifikace předmětu plnění veřejné zakázky</w:t>
      </w:r>
    </w:p>
    <w:p w14:paraId="27CA2098" w14:textId="1447DB66" w:rsidR="00BF5752" w:rsidRDefault="00AB6190" w:rsidP="0017131E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 xml:space="preserve">Malá dodávka 4x2 </w:t>
      </w:r>
      <w:r w:rsidR="00CA3337">
        <w:rPr>
          <w:rFonts w:ascii="Arial" w:hAnsi="Arial" w:cs="Arial"/>
          <w:b/>
          <w:sz w:val="20"/>
        </w:rPr>
        <w:t>dvoumístná</w:t>
      </w:r>
      <w:r w:rsidR="007A58DC">
        <w:rPr>
          <w:rFonts w:ascii="Arial" w:hAnsi="Arial" w:cs="Arial"/>
          <w:b/>
          <w:sz w:val="20"/>
        </w:rPr>
        <w:t xml:space="preserve"> CNG</w:t>
      </w:r>
      <w:r w:rsidR="00375CD0">
        <w:rPr>
          <w:rFonts w:ascii="Arial" w:hAnsi="Arial" w:cs="Arial"/>
          <w:b/>
          <w:sz w:val="20"/>
        </w:rPr>
        <w:t xml:space="preserve"> - </w:t>
      </w:r>
      <w:r w:rsidR="00375CD0" w:rsidRPr="005B31E2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23B88D08" w14:textId="2FBF711F" w:rsidR="002628E4" w:rsidRDefault="002628E4" w:rsidP="0017131E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5E638F19" w14:textId="77777777" w:rsidR="005B31E2" w:rsidRDefault="005B31E2" w:rsidP="0017131E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2D4E5CD2" w14:textId="77777777" w:rsidR="005B31E2" w:rsidRDefault="005B31E2" w:rsidP="005B31E2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86D6BCC" w14:textId="77777777" w:rsidR="009657EA" w:rsidRPr="009A3B7E" w:rsidRDefault="009657EA" w:rsidP="009657EA">
      <w:pPr>
        <w:spacing w:after="0"/>
        <w:rPr>
          <w:rFonts w:ascii="Arial" w:hAnsi="Arial" w:cs="Arial"/>
          <w:b/>
          <w:bCs/>
          <w:szCs w:val="22"/>
        </w:rPr>
      </w:pPr>
    </w:p>
    <w:tbl>
      <w:tblPr>
        <w:tblW w:w="532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3"/>
        <w:gridCol w:w="1542"/>
        <w:gridCol w:w="1648"/>
        <w:gridCol w:w="2250"/>
        <w:gridCol w:w="57"/>
      </w:tblGrid>
      <w:tr w:rsidR="003549E4" w:rsidRPr="009657EA" w14:paraId="79484D40" w14:textId="77777777" w:rsidTr="00D47529">
        <w:trPr>
          <w:gridAfter w:val="1"/>
          <w:wAfter w:w="29" w:type="pct"/>
          <w:trHeight w:val="861"/>
        </w:trPr>
        <w:tc>
          <w:tcPr>
            <w:tcW w:w="219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CD26AF" w14:textId="27BBB8D1" w:rsidR="003549E4" w:rsidRPr="009657EA" w:rsidRDefault="00E2693F" w:rsidP="003549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51DC8B" w14:textId="77777777" w:rsidR="003549E4" w:rsidRPr="009657EA" w:rsidRDefault="003549E4" w:rsidP="003549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869996" w14:textId="77777777" w:rsidR="003549E4" w:rsidRPr="009657EA" w:rsidRDefault="003549E4" w:rsidP="003549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DF157E" w14:textId="5A84CB18" w:rsidR="003549E4" w:rsidRDefault="003549E4" w:rsidP="003549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</w:t>
            </w: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 xml:space="preserve"> dodavatele </w:t>
            </w:r>
            <w:r w:rsidRPr="00BF5752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(ANO/NE</w:t>
            </w: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, nabízená hodnota</w:t>
            </w:r>
            <w:r w:rsidRPr="00BF5752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)</w:t>
            </w:r>
          </w:p>
        </w:tc>
      </w:tr>
      <w:tr w:rsidR="00AC3EE0" w:rsidRPr="009657EA" w14:paraId="7FB79B6E" w14:textId="77777777" w:rsidTr="00D47529">
        <w:trPr>
          <w:gridAfter w:val="1"/>
          <w:wAfter w:w="29" w:type="pct"/>
          <w:trHeight w:val="288"/>
        </w:trPr>
        <w:tc>
          <w:tcPr>
            <w:tcW w:w="219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5C87F38" w14:textId="77777777" w:rsidR="00AC3EE0" w:rsidRPr="00AB6190" w:rsidRDefault="00AC3EE0" w:rsidP="00AC3EE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 xml:space="preserve">Délka karoserie </w:t>
            </w:r>
            <w:r>
              <w:rPr>
                <w:rFonts w:ascii="Arial" w:hAnsi="Arial" w:cs="Arial"/>
                <w:sz w:val="20"/>
              </w:rPr>
              <w:t>(bez tažného zařízení)</w:t>
            </w:r>
          </w:p>
        </w:tc>
        <w:tc>
          <w:tcPr>
            <w:tcW w:w="78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561A2" w14:textId="77777777" w:rsidR="00AC3EE0" w:rsidRPr="00AB6190" w:rsidRDefault="00AC3EE0" w:rsidP="00AC3EE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max. </w:t>
            </w:r>
            <w:r w:rsidRPr="00AB6190">
              <w:rPr>
                <w:rFonts w:ascii="Arial" w:hAnsi="Arial" w:cs="Arial"/>
                <w:color w:val="000000"/>
                <w:sz w:val="20"/>
              </w:rPr>
              <w:t xml:space="preserve">4 </w:t>
            </w:r>
            <w:r>
              <w:rPr>
                <w:rFonts w:ascii="Arial" w:hAnsi="Arial" w:cs="Arial"/>
                <w:color w:val="000000"/>
                <w:sz w:val="20"/>
              </w:rPr>
              <w:t>900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F58F8" w14:textId="77777777" w:rsidR="00AC3EE0" w:rsidRPr="00AB6190" w:rsidRDefault="00AC3EE0" w:rsidP="00AC3EE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7BBABD" w14:textId="7614A8CC" w:rsidR="00AC3EE0" w:rsidRDefault="00AC3EE0" w:rsidP="00AC3EE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759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59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AC3EE0" w:rsidRPr="009657EA" w14:paraId="735F0932" w14:textId="77777777" w:rsidTr="00D47529">
        <w:trPr>
          <w:gridAfter w:val="1"/>
          <w:wAfter w:w="29" w:type="pct"/>
          <w:trHeight w:val="288"/>
        </w:trPr>
        <w:tc>
          <w:tcPr>
            <w:tcW w:w="2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1D2C2B2" w14:textId="77777777" w:rsidR="00AC3EE0" w:rsidRPr="00AB6190" w:rsidRDefault="00AC3EE0" w:rsidP="00AC3EE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 xml:space="preserve">Rozvor 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40AB1" w14:textId="77777777" w:rsidR="00AC3EE0" w:rsidRPr="00AB6190" w:rsidRDefault="00AC3EE0" w:rsidP="00AC3EE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max. 3 000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B14F2" w14:textId="77777777" w:rsidR="00AC3EE0" w:rsidRPr="00AB6190" w:rsidRDefault="00AC3EE0" w:rsidP="00AC3EE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03A1B2" w14:textId="119C8CFA" w:rsidR="00AC3EE0" w:rsidRDefault="00AC3EE0" w:rsidP="00AC3EE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759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59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AC3EE0" w:rsidRPr="009657EA" w14:paraId="34EFBE1A" w14:textId="77777777" w:rsidTr="00D47529">
        <w:trPr>
          <w:gridAfter w:val="1"/>
          <w:wAfter w:w="29" w:type="pct"/>
          <w:trHeight w:val="288"/>
        </w:trPr>
        <w:tc>
          <w:tcPr>
            <w:tcW w:w="2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FF0B3B5" w14:textId="7084DB0E" w:rsidR="00AC3EE0" w:rsidRPr="00AB6190" w:rsidRDefault="00AC3EE0" w:rsidP="00AC3EE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Šířka karoserie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AF9FF" w14:textId="77777777" w:rsidR="00AC3EE0" w:rsidRPr="00AB6190" w:rsidRDefault="00AC3EE0" w:rsidP="00AC3EE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max. </w:t>
            </w:r>
            <w:r w:rsidRPr="00AB6190">
              <w:rPr>
                <w:rFonts w:ascii="Arial" w:hAnsi="Arial" w:cs="Arial"/>
                <w:color w:val="000000"/>
                <w:sz w:val="20"/>
              </w:rPr>
              <w:t xml:space="preserve">2 </w:t>
            </w:r>
            <w:r>
              <w:rPr>
                <w:rFonts w:ascii="Arial" w:hAnsi="Arial" w:cs="Arial"/>
                <w:color w:val="000000"/>
                <w:sz w:val="20"/>
              </w:rPr>
              <w:t>100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5A446" w14:textId="77777777" w:rsidR="00AC3EE0" w:rsidRPr="00AB6190" w:rsidRDefault="00AC3EE0" w:rsidP="00AC3EE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8D2C78" w14:textId="3DD917D4" w:rsidR="00AC3EE0" w:rsidRDefault="00AC3EE0" w:rsidP="00AC3EE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759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59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AC3EE0" w:rsidRPr="009657EA" w14:paraId="6C765483" w14:textId="77777777" w:rsidTr="00D47529">
        <w:trPr>
          <w:gridAfter w:val="1"/>
          <w:wAfter w:w="29" w:type="pct"/>
          <w:trHeight w:val="288"/>
        </w:trPr>
        <w:tc>
          <w:tcPr>
            <w:tcW w:w="2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C5CC25C" w14:textId="77777777" w:rsidR="00AC3EE0" w:rsidRPr="00AB6190" w:rsidRDefault="00AC3EE0" w:rsidP="00AC3EE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 xml:space="preserve">Výška nezatížené karoserie bez střešních lišt 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9383C" w14:textId="77777777" w:rsidR="00AC3EE0" w:rsidRPr="00AB6190" w:rsidRDefault="00AC3EE0" w:rsidP="00AC3EE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max. </w:t>
            </w:r>
            <w:r w:rsidRPr="00AB6190">
              <w:rPr>
                <w:rFonts w:ascii="Arial" w:hAnsi="Arial" w:cs="Arial"/>
                <w:color w:val="000000"/>
                <w:sz w:val="20"/>
              </w:rPr>
              <w:t>1 8</w:t>
            </w:r>
            <w:r>
              <w:rPr>
                <w:rFonts w:ascii="Arial" w:hAnsi="Arial" w:cs="Arial"/>
                <w:color w:val="000000"/>
                <w:sz w:val="20"/>
              </w:rPr>
              <w:t>50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F3688" w14:textId="77777777" w:rsidR="00AC3EE0" w:rsidRPr="00AB6190" w:rsidRDefault="00AC3EE0" w:rsidP="00AC3EE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D758CB" w14:textId="4C740505" w:rsidR="00AC3EE0" w:rsidRDefault="00AC3EE0" w:rsidP="00AC3EE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759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59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AC3EE0" w:rsidRPr="009657EA" w14:paraId="4A2E954E" w14:textId="77777777" w:rsidTr="00D47529">
        <w:trPr>
          <w:gridAfter w:val="1"/>
          <w:wAfter w:w="29" w:type="pct"/>
          <w:trHeight w:val="341"/>
        </w:trPr>
        <w:tc>
          <w:tcPr>
            <w:tcW w:w="2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2950DAB" w14:textId="77777777" w:rsidR="00AC3EE0" w:rsidRPr="00AB6190" w:rsidRDefault="00AC3EE0" w:rsidP="00AC3EE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Počet míst ve vozidle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A1822" w14:textId="77777777" w:rsidR="00AC3EE0" w:rsidRPr="00AB6190" w:rsidRDefault="00AC3EE0" w:rsidP="00AC3EE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CC756" w14:textId="77777777" w:rsidR="00AC3EE0" w:rsidRPr="00AB6190" w:rsidRDefault="00AC3EE0" w:rsidP="00AC3EE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2A41E4" w14:textId="19F164F7" w:rsidR="00AC3EE0" w:rsidRPr="003C1008" w:rsidRDefault="00AC3EE0" w:rsidP="00AC3EE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759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59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AC3EE0" w:rsidRPr="009657EA" w14:paraId="3B32E876" w14:textId="77777777" w:rsidTr="00D47529">
        <w:trPr>
          <w:gridAfter w:val="1"/>
          <w:wAfter w:w="29" w:type="pct"/>
          <w:trHeight w:val="288"/>
        </w:trPr>
        <w:tc>
          <w:tcPr>
            <w:tcW w:w="2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822A421" w14:textId="609FE68B" w:rsidR="00AC3EE0" w:rsidRPr="00D90510" w:rsidRDefault="00AC3EE0" w:rsidP="00AC3EE0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D90510">
              <w:rPr>
                <w:rFonts w:ascii="Arial" w:hAnsi="Arial" w:cs="Arial"/>
                <w:bCs/>
                <w:sz w:val="20"/>
              </w:rPr>
              <w:t>Využitelný objem nákladového prostoru - základní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F7B2D" w14:textId="77777777" w:rsidR="00AC3EE0" w:rsidRPr="00AB6190" w:rsidRDefault="00AC3EE0" w:rsidP="00AC3EE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54B02">
              <w:rPr>
                <w:rFonts w:ascii="Arial" w:hAnsi="Arial" w:cs="Arial"/>
                <w:color w:val="000000"/>
                <w:sz w:val="20"/>
              </w:rPr>
              <w:t>min. 3600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54A7B" w14:textId="77777777" w:rsidR="00AC3EE0" w:rsidRPr="00AB6190" w:rsidRDefault="00AC3EE0" w:rsidP="00AC3EE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l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9214C0" w14:textId="5CBB0A88" w:rsidR="00AC3EE0" w:rsidRDefault="00AC3EE0" w:rsidP="00AC3EE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759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59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AC3EE0" w:rsidRPr="009657EA" w14:paraId="72D359F1" w14:textId="77777777" w:rsidTr="00D47529">
        <w:trPr>
          <w:gridAfter w:val="1"/>
          <w:wAfter w:w="29" w:type="pct"/>
          <w:trHeight w:val="288"/>
        </w:trPr>
        <w:tc>
          <w:tcPr>
            <w:tcW w:w="2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3599C54" w14:textId="1AA5BD87" w:rsidR="00AC3EE0" w:rsidRPr="00D90510" w:rsidRDefault="00AC3EE0" w:rsidP="00AC3EE0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D90510">
              <w:rPr>
                <w:rFonts w:ascii="Arial" w:hAnsi="Arial" w:cs="Arial"/>
                <w:bCs/>
                <w:sz w:val="20"/>
              </w:rPr>
              <w:t>Světlá výška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(</w:t>
            </w:r>
            <w:r>
              <w:rPr>
                <w:rFonts w:ascii="Arial" w:hAnsi="Arial" w:cs="Arial"/>
                <w:sz w:val="20"/>
              </w:rPr>
              <w:t>vzdálenost nejnižšího bodu karoserie od povrchu vozovky)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</w:rPr>
              <w:t xml:space="preserve"> 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F02BB" w14:textId="77777777" w:rsidR="00AC3EE0" w:rsidRPr="00AB6190" w:rsidRDefault="00AC3EE0" w:rsidP="00AC3EE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Pr="00AB6190">
              <w:rPr>
                <w:rFonts w:ascii="Arial" w:hAnsi="Arial" w:cs="Arial"/>
                <w:color w:val="000000"/>
                <w:sz w:val="20"/>
              </w:rPr>
              <w:t>15</w:t>
            </w: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88CF7" w14:textId="77777777" w:rsidR="00AC3EE0" w:rsidRPr="00AB6190" w:rsidRDefault="00AC3EE0" w:rsidP="00AC3EE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6DBC09" w14:textId="0E8FE318" w:rsidR="00AC3EE0" w:rsidRDefault="00AC3EE0" w:rsidP="00AC3EE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759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59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D13EFD" w:rsidRPr="009657EA" w14:paraId="285D73FB" w14:textId="77777777" w:rsidTr="00D47529">
        <w:trPr>
          <w:gridAfter w:val="1"/>
          <w:wAfter w:w="29" w:type="pct"/>
          <w:trHeight w:val="221"/>
        </w:trPr>
        <w:tc>
          <w:tcPr>
            <w:tcW w:w="2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12E66FE" w14:textId="77777777" w:rsidR="00D13EFD" w:rsidRPr="009A4B1D" w:rsidRDefault="00D13EFD" w:rsidP="00D13EF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A4B1D">
              <w:rPr>
                <w:rFonts w:ascii="Arial" w:hAnsi="Arial" w:cs="Arial"/>
                <w:sz w:val="20"/>
              </w:rPr>
              <w:t xml:space="preserve">Celková  hmotnost 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1DC3D" w14:textId="77777777" w:rsidR="00D13EFD" w:rsidRPr="009A4B1D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54B02">
              <w:rPr>
                <w:rFonts w:ascii="Arial" w:hAnsi="Arial" w:cs="Arial"/>
                <w:color w:val="000000"/>
                <w:sz w:val="20"/>
              </w:rPr>
              <w:t>max. 2400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AF250" w14:textId="77777777" w:rsidR="00D13EFD" w:rsidRPr="00AB6190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0030D0" w14:textId="69D3C224" w:rsidR="00D13EFD" w:rsidRPr="003C1008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40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6400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640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3EFD" w:rsidRPr="009657EA" w14:paraId="6A993621" w14:textId="77777777" w:rsidTr="00D47529">
        <w:trPr>
          <w:gridAfter w:val="1"/>
          <w:wAfter w:w="29" w:type="pct"/>
          <w:trHeight w:val="288"/>
        </w:trPr>
        <w:tc>
          <w:tcPr>
            <w:tcW w:w="2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437248D" w14:textId="77777777" w:rsidR="00D13EFD" w:rsidRPr="009A4B1D" w:rsidRDefault="00D13EFD" w:rsidP="00D13EF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A4B1D">
              <w:rPr>
                <w:rFonts w:ascii="Arial" w:hAnsi="Arial" w:cs="Arial"/>
                <w:sz w:val="20"/>
              </w:rPr>
              <w:t xml:space="preserve">Užitečné zatížení 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1E9D2" w14:textId="77777777" w:rsidR="00D13EFD" w:rsidRPr="009A4B1D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54B02">
              <w:rPr>
                <w:rFonts w:ascii="Arial" w:hAnsi="Arial" w:cs="Arial"/>
                <w:color w:val="000000"/>
                <w:sz w:val="20"/>
              </w:rPr>
              <w:t>min. 500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40AC2" w14:textId="77777777" w:rsidR="00D13EFD" w:rsidRPr="00AB6190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873215" w14:textId="7BCBC38E" w:rsidR="00D13EFD" w:rsidRPr="003C1008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40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6400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640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3EFD" w:rsidRPr="009657EA" w14:paraId="72846F11" w14:textId="77777777" w:rsidTr="00D47529">
        <w:trPr>
          <w:gridAfter w:val="1"/>
          <w:wAfter w:w="29" w:type="pct"/>
          <w:trHeight w:val="288"/>
        </w:trPr>
        <w:tc>
          <w:tcPr>
            <w:tcW w:w="2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2BE7C6A" w14:textId="77777777" w:rsidR="00D13EFD" w:rsidRPr="009A4B1D" w:rsidRDefault="00D13EFD" w:rsidP="00D13EF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A4B1D">
              <w:rPr>
                <w:rFonts w:ascii="Arial" w:hAnsi="Arial" w:cs="Arial"/>
                <w:sz w:val="20"/>
              </w:rPr>
              <w:t>PHM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79B9E" w14:textId="77777777" w:rsidR="00D13EFD" w:rsidRPr="009A4B1D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Benzin / CNG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9BD37" w14:textId="77777777" w:rsidR="00D13EFD" w:rsidRPr="00AB6190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ADA449" w14:textId="531A0EAE" w:rsidR="00D13EFD" w:rsidRPr="003C1008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40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6400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640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3EFD" w:rsidRPr="009657EA" w14:paraId="0BB7BEDC" w14:textId="77777777" w:rsidTr="00D47529">
        <w:trPr>
          <w:gridAfter w:val="1"/>
          <w:wAfter w:w="29" w:type="pct"/>
          <w:trHeight w:val="333"/>
        </w:trPr>
        <w:tc>
          <w:tcPr>
            <w:tcW w:w="2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DA5C467" w14:textId="77777777" w:rsidR="00D13EFD" w:rsidRPr="009A4B1D" w:rsidRDefault="00D13EFD" w:rsidP="00D13EF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A4B1D">
              <w:rPr>
                <w:rFonts w:ascii="Arial" w:hAnsi="Arial" w:cs="Arial"/>
                <w:sz w:val="20"/>
              </w:rPr>
              <w:t xml:space="preserve">Objem motoru 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6C8C8B" w14:textId="77777777" w:rsidR="00D13EFD" w:rsidRPr="009A4B1D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A4B1D">
              <w:rPr>
                <w:rFonts w:ascii="Arial" w:hAnsi="Arial" w:cs="Arial"/>
                <w:color w:val="000000"/>
                <w:sz w:val="20"/>
              </w:rPr>
              <w:t xml:space="preserve">min. 1 </w:t>
            </w:r>
            <w:r>
              <w:rPr>
                <w:rFonts w:ascii="Arial" w:hAnsi="Arial" w:cs="Arial"/>
                <w:color w:val="000000"/>
                <w:sz w:val="20"/>
              </w:rPr>
              <w:t>350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88444" w14:textId="77777777" w:rsidR="00D13EFD" w:rsidRPr="00AB6190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cm3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5D2741" w14:textId="29B1F8DD" w:rsidR="00D13EFD" w:rsidRPr="003C1008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40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6400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640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3EFD" w:rsidRPr="009657EA" w14:paraId="01233E2A" w14:textId="77777777" w:rsidTr="00D47529">
        <w:trPr>
          <w:gridAfter w:val="1"/>
          <w:wAfter w:w="29" w:type="pct"/>
          <w:trHeight w:val="288"/>
        </w:trPr>
        <w:tc>
          <w:tcPr>
            <w:tcW w:w="2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321B406" w14:textId="0C4A38E3" w:rsidR="00D13EFD" w:rsidRPr="00D90510" w:rsidRDefault="00D13EFD" w:rsidP="00D13EFD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D90510">
              <w:rPr>
                <w:rFonts w:ascii="Arial" w:hAnsi="Arial" w:cs="Arial"/>
                <w:bCs/>
                <w:sz w:val="20"/>
              </w:rPr>
              <w:t>Výkon motoru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040333" w14:textId="77777777" w:rsidR="00D13EFD" w:rsidRPr="009A4B1D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54B02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color w:val="000000"/>
                <w:sz w:val="20"/>
              </w:rPr>
              <w:t>80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FB9E22" w14:textId="77777777" w:rsidR="00D13EFD" w:rsidRPr="00AB6190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kW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F39EE3" w14:textId="2BA4ECFC" w:rsidR="00D13EFD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E640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6400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640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3EFD" w:rsidRPr="009657EA" w14:paraId="45D8189C" w14:textId="77777777" w:rsidTr="00D47529">
        <w:trPr>
          <w:gridAfter w:val="1"/>
          <w:wAfter w:w="29" w:type="pct"/>
          <w:trHeight w:val="288"/>
        </w:trPr>
        <w:tc>
          <w:tcPr>
            <w:tcW w:w="2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7507DC4" w14:textId="77777777" w:rsidR="00D13EFD" w:rsidRPr="009A4B1D" w:rsidRDefault="00D13EFD" w:rsidP="00D13EF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A4B1D">
              <w:rPr>
                <w:rFonts w:ascii="Arial" w:hAnsi="Arial" w:cs="Arial"/>
                <w:sz w:val="20"/>
              </w:rPr>
              <w:t xml:space="preserve">Převodovka manuální 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5F5C21D" w14:textId="77777777" w:rsidR="00D13EFD" w:rsidRPr="009A4B1D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A4B1D">
              <w:rPr>
                <w:rFonts w:ascii="Arial" w:hAnsi="Arial" w:cs="Arial"/>
                <w:color w:val="000000"/>
                <w:sz w:val="20"/>
              </w:rPr>
              <w:t>min. 5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49A52" w14:textId="77777777" w:rsidR="00D13EFD" w:rsidRPr="00AB6190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stupeň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391499" w14:textId="1835D748" w:rsidR="00D13EFD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E640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6400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640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3EFD" w:rsidRPr="009657EA" w14:paraId="249400FB" w14:textId="77777777" w:rsidTr="00D47529">
        <w:trPr>
          <w:gridAfter w:val="1"/>
          <w:wAfter w:w="29" w:type="pct"/>
          <w:trHeight w:val="288"/>
        </w:trPr>
        <w:tc>
          <w:tcPr>
            <w:tcW w:w="2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E34E926" w14:textId="77777777" w:rsidR="00D13EFD" w:rsidRPr="009A4B1D" w:rsidRDefault="00D13EFD" w:rsidP="00D13EFD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A4B1D">
              <w:rPr>
                <w:rFonts w:ascii="Arial" w:hAnsi="Arial" w:cs="Arial"/>
                <w:sz w:val="20"/>
              </w:rPr>
              <w:t xml:space="preserve">Přední nájezdový úhel vozidla 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E10D6E" w14:textId="77777777" w:rsidR="00D13EFD" w:rsidRPr="009A4B1D" w:rsidRDefault="00D13EFD" w:rsidP="00D13EFD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54B02">
              <w:rPr>
                <w:rFonts w:ascii="Arial" w:hAnsi="Arial" w:cs="Arial"/>
                <w:color w:val="000000"/>
                <w:sz w:val="20"/>
              </w:rPr>
              <w:t>min. 15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CCF866" w14:textId="77777777" w:rsidR="00D13EFD" w:rsidRPr="00AB6190" w:rsidRDefault="00D13EFD" w:rsidP="00D13EFD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77D786" w14:textId="64909D20" w:rsidR="00D13EFD" w:rsidRDefault="00D13EFD" w:rsidP="00D13EFD">
            <w:pPr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E640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6400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640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3EFD" w:rsidRPr="009657EA" w14:paraId="016C4869" w14:textId="77777777" w:rsidTr="00D47529">
        <w:trPr>
          <w:gridAfter w:val="1"/>
          <w:wAfter w:w="29" w:type="pct"/>
          <w:trHeight w:val="288"/>
        </w:trPr>
        <w:tc>
          <w:tcPr>
            <w:tcW w:w="2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CF653BB" w14:textId="77777777" w:rsidR="00D13EFD" w:rsidRPr="009A4B1D" w:rsidRDefault="00D13EFD" w:rsidP="00D13EF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A4B1D">
              <w:rPr>
                <w:rFonts w:ascii="Arial" w:hAnsi="Arial" w:cs="Arial"/>
                <w:sz w:val="20"/>
              </w:rPr>
              <w:t>Zadní nájezdový úhel vozidla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0F70FC3" w14:textId="77777777" w:rsidR="00D13EFD" w:rsidRPr="009A4B1D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54B02">
              <w:rPr>
                <w:rFonts w:ascii="Arial" w:hAnsi="Arial" w:cs="Arial"/>
                <w:color w:val="000000"/>
                <w:sz w:val="20"/>
              </w:rPr>
              <w:t>min. 15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49C15" w14:textId="77777777" w:rsidR="00D13EFD" w:rsidRPr="00AB6190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48658A" w14:textId="1AE8C8C4" w:rsidR="00D13EFD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E640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6400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640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3EFD" w:rsidRPr="009657EA" w14:paraId="75D0813F" w14:textId="77777777" w:rsidTr="00D47529">
        <w:trPr>
          <w:gridAfter w:val="1"/>
          <w:wAfter w:w="29" w:type="pct"/>
          <w:trHeight w:val="401"/>
        </w:trPr>
        <w:tc>
          <w:tcPr>
            <w:tcW w:w="21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229F90" w14:textId="77777777" w:rsidR="00D13EFD" w:rsidRPr="009A4B1D" w:rsidRDefault="00D13EFD" w:rsidP="00D13EF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A4B1D">
              <w:rPr>
                <w:rFonts w:ascii="Arial" w:hAnsi="Arial" w:cs="Arial"/>
                <w:sz w:val="20"/>
              </w:rPr>
              <w:t>Přejezdový úhel vozidla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55032B9" w14:textId="77777777" w:rsidR="00D13EFD" w:rsidRPr="009A4B1D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54B02">
              <w:rPr>
                <w:rFonts w:ascii="Arial" w:hAnsi="Arial" w:cs="Arial"/>
                <w:color w:val="000000"/>
                <w:sz w:val="20"/>
              </w:rPr>
              <w:t>min. 13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6DFA1" w14:textId="77777777" w:rsidR="00D13EFD" w:rsidRPr="00AB6190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90BA6" w14:textId="6F6ACF82" w:rsidR="00D13EFD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E640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6400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640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3EFD" w:rsidRPr="009657EA" w14:paraId="683749A4" w14:textId="77777777" w:rsidTr="00D47529">
        <w:trPr>
          <w:gridAfter w:val="1"/>
          <w:wAfter w:w="29" w:type="pct"/>
          <w:trHeight w:val="288"/>
        </w:trPr>
        <w:tc>
          <w:tcPr>
            <w:tcW w:w="2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C89E029" w14:textId="77777777" w:rsidR="00D13EFD" w:rsidRPr="00AB6190" w:rsidRDefault="00D13EFD" w:rsidP="00D13EF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Barva vozidla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94FD2" w14:textId="77777777" w:rsidR="00D13EFD" w:rsidRPr="00AB6190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bílá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81DB5" w14:textId="77777777" w:rsidR="00D13EFD" w:rsidRPr="00AB6190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E37CCB" w14:textId="6FA792ED" w:rsidR="00D13EFD" w:rsidRPr="003C1008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40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6400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640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3EFD" w:rsidRPr="009657EA" w14:paraId="3FDA5D29" w14:textId="77777777" w:rsidTr="00D47529">
        <w:trPr>
          <w:gridAfter w:val="1"/>
          <w:wAfter w:w="29" w:type="pct"/>
          <w:trHeight w:val="321"/>
        </w:trPr>
        <w:tc>
          <w:tcPr>
            <w:tcW w:w="2198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2C1106E0" w14:textId="5D5AD504" w:rsidR="00D13EFD" w:rsidRPr="00AB6190" w:rsidRDefault="00D13EFD" w:rsidP="00D13EF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Kola</w:t>
            </w:r>
            <w:r w:rsidRPr="00AB6190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min. 16</w:t>
            </w:r>
            <w:r w:rsidRPr="009A4B1D">
              <w:rPr>
                <w:rFonts w:ascii="Arial" w:hAnsi="Arial" w:cs="Arial"/>
                <w:sz w:val="20"/>
              </w:rPr>
              <w:t>"</w:t>
            </w:r>
            <w:r w:rsidRPr="00AB6190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41813D" w14:textId="77777777" w:rsidR="00D13EFD" w:rsidRPr="00AB6190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7CE0A" w14:textId="77777777" w:rsidR="00D13EFD" w:rsidRPr="00AB6190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18F0CB" w14:textId="0ABC9319" w:rsidR="00D13EFD" w:rsidRPr="003C1008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40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6400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640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34F9" w:rsidRPr="009657EA" w14:paraId="4D294080" w14:textId="77777777" w:rsidTr="00D47529">
        <w:trPr>
          <w:gridAfter w:val="1"/>
          <w:wAfter w:w="29" w:type="pct"/>
          <w:trHeight w:val="321"/>
          <w:ins w:id="0" w:author="Kotolanová, Nicola" w:date="2022-12-12T13:43:00Z"/>
        </w:trPr>
        <w:tc>
          <w:tcPr>
            <w:tcW w:w="2198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</w:tcPr>
          <w:p w14:paraId="0E942030" w14:textId="2F8EA810" w:rsidR="002034F9" w:rsidRPr="002034F9" w:rsidRDefault="002034F9" w:rsidP="002034F9">
            <w:pPr>
              <w:pStyle w:val="Normlnweb"/>
              <w:rPr>
                <w:ins w:id="1" w:author="Kotolanová, Nicola" w:date="2022-12-12T13:43:00Z"/>
                <w:rPrChange w:id="2" w:author="Kotolanová, Nicola" w:date="2022-12-12T13:43:00Z">
                  <w:rPr>
                    <w:ins w:id="3" w:author="Kotolanová, Nicola" w:date="2022-12-12T13:43:00Z"/>
                    <w:rFonts w:ascii="Arial" w:hAnsi="Arial" w:cs="Arial"/>
                    <w:sz w:val="20"/>
                  </w:rPr>
                </w:rPrChange>
              </w:rPr>
              <w:pPrChange w:id="4" w:author="Kotolanová, Nicola" w:date="2022-12-12T13:43:00Z">
                <w:pPr>
                  <w:shd w:val="clear" w:color="auto" w:fill="FFFFFF" w:themeFill="background1"/>
                  <w:spacing w:after="0"/>
                </w:pPr>
              </w:pPrChange>
            </w:pPr>
            <w:ins w:id="5" w:author="Kotolanová, Nicola" w:date="2022-12-12T13:43:00Z">
              <w:r>
                <w:t>Emisní norma platná v době dodání vozidla</w:t>
              </w:r>
            </w:ins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A37DA5" w14:textId="1610CB70" w:rsidR="002034F9" w:rsidRPr="00B61563" w:rsidRDefault="00B61563" w:rsidP="00B61563">
            <w:pPr>
              <w:pStyle w:val="Normlnweb"/>
              <w:rPr>
                <w:ins w:id="6" w:author="Kotolanová, Nicola" w:date="2022-12-12T13:43:00Z"/>
                <w:rPrChange w:id="7" w:author="Kotolanová, Nicola" w:date="2022-12-12T13:44:00Z">
                  <w:rPr>
                    <w:ins w:id="8" w:author="Kotolanová, Nicola" w:date="2022-12-12T13:43:00Z"/>
                    <w:rFonts w:ascii="Arial" w:hAnsi="Arial" w:cs="Arial"/>
                    <w:color w:val="000000"/>
                    <w:sz w:val="20"/>
                  </w:rPr>
                </w:rPrChange>
              </w:rPr>
              <w:pPrChange w:id="9" w:author="Kotolanová, Nicola" w:date="2022-12-12T13:44:00Z">
                <w:pPr>
                  <w:shd w:val="clear" w:color="auto" w:fill="FFFFFF" w:themeFill="background1"/>
                  <w:spacing w:after="0"/>
                  <w:jc w:val="center"/>
                </w:pPr>
              </w:pPrChange>
            </w:pPr>
            <w:ins w:id="10" w:author="Kotolanová, Nicola" w:date="2022-12-12T13:44:00Z">
              <w:r>
                <w:t>min. EURO 6</w:t>
              </w:r>
            </w:ins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18033A" w14:textId="1EB91E58" w:rsidR="002034F9" w:rsidRPr="00AB6190" w:rsidRDefault="002034F9" w:rsidP="002034F9">
            <w:pPr>
              <w:shd w:val="clear" w:color="auto" w:fill="FFFFFF" w:themeFill="background1"/>
              <w:spacing w:after="0"/>
              <w:jc w:val="center"/>
              <w:rPr>
                <w:ins w:id="11" w:author="Kotolanová, Nicola" w:date="2022-12-12T13:43:00Z"/>
                <w:rFonts w:ascii="Arial" w:hAnsi="Arial" w:cs="Arial"/>
                <w:color w:val="000000"/>
                <w:sz w:val="20"/>
              </w:rPr>
            </w:pPr>
            <w:ins w:id="12" w:author="Kotolanová, Nicola" w:date="2022-12-12T13:43:00Z">
              <w:r w:rsidRPr="00AB6190">
                <w:rPr>
                  <w:rFonts w:ascii="Arial" w:hAnsi="Arial" w:cs="Arial"/>
                  <w:color w:val="000000"/>
                  <w:sz w:val="20"/>
                </w:rPr>
                <w:t>-</w:t>
              </w:r>
            </w:ins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08B35" w14:textId="3ECDD2D0" w:rsidR="002034F9" w:rsidRPr="00E64007" w:rsidRDefault="002034F9" w:rsidP="002034F9">
            <w:pPr>
              <w:shd w:val="clear" w:color="auto" w:fill="FFFFFF" w:themeFill="background1"/>
              <w:spacing w:after="0"/>
              <w:jc w:val="center"/>
              <w:rPr>
                <w:ins w:id="13" w:author="Kotolanová, Nicola" w:date="2022-12-12T13:43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14" w:author="Kotolanová, Nicola" w:date="2022-12-12T13:43:00Z">
              <w:r w:rsidRPr="00E64007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E64007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E64007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2034F9" w:rsidRPr="009657EA" w14:paraId="460DABDE" w14:textId="77777777" w:rsidTr="00D47529">
        <w:trPr>
          <w:gridAfter w:val="1"/>
          <w:wAfter w:w="29" w:type="pct"/>
          <w:trHeight w:val="321"/>
          <w:ins w:id="15" w:author="Kotolanová, Nicola" w:date="2022-12-12T13:43:00Z"/>
        </w:trPr>
        <w:tc>
          <w:tcPr>
            <w:tcW w:w="2198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</w:tcPr>
          <w:p w14:paraId="779F7080" w14:textId="3E8AA705" w:rsidR="002034F9" w:rsidRDefault="00B61563" w:rsidP="002034F9">
            <w:pPr>
              <w:shd w:val="clear" w:color="auto" w:fill="FFFFFF" w:themeFill="background1"/>
              <w:spacing w:after="0"/>
              <w:rPr>
                <w:ins w:id="16" w:author="Kotolanová, Nicola" w:date="2022-12-12T13:43:00Z"/>
                <w:rFonts w:ascii="Arial" w:hAnsi="Arial" w:cs="Arial"/>
                <w:sz w:val="20"/>
              </w:rPr>
            </w:pPr>
            <w:ins w:id="17" w:author="Kotolanová, Nicola" w:date="2022-12-12T13:44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>Spotřeba PHM pro kombinovaný provoz dle TP</w:t>
              </w:r>
            </w:ins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ABD9D5" w14:textId="44440810" w:rsidR="002034F9" w:rsidRPr="00AB6190" w:rsidRDefault="00B61563" w:rsidP="002034F9">
            <w:pPr>
              <w:shd w:val="clear" w:color="auto" w:fill="FFFFFF" w:themeFill="background1"/>
              <w:spacing w:after="0"/>
              <w:jc w:val="center"/>
              <w:rPr>
                <w:ins w:id="18" w:author="Kotolanová, Nicola" w:date="2022-12-12T13:43:00Z"/>
                <w:rFonts w:ascii="Arial" w:hAnsi="Arial" w:cs="Arial"/>
                <w:color w:val="000000"/>
                <w:sz w:val="20"/>
              </w:rPr>
            </w:pPr>
            <w:ins w:id="19" w:author="Kotolanová, Nicola" w:date="2022-12-12T13:44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>v souladu s přílohou č. 2 nařízení vlády č. 173/2016 Sb.</w:t>
              </w:r>
            </w:ins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D0999E" w14:textId="03FBD8E9" w:rsidR="002034F9" w:rsidRPr="00AB6190" w:rsidRDefault="002034F9" w:rsidP="002034F9">
            <w:pPr>
              <w:shd w:val="clear" w:color="auto" w:fill="FFFFFF" w:themeFill="background1"/>
              <w:spacing w:after="0"/>
              <w:jc w:val="center"/>
              <w:rPr>
                <w:ins w:id="20" w:author="Kotolanová, Nicola" w:date="2022-12-12T13:43:00Z"/>
                <w:rFonts w:ascii="Arial" w:hAnsi="Arial" w:cs="Arial"/>
                <w:color w:val="000000"/>
                <w:sz w:val="20"/>
              </w:rPr>
            </w:pPr>
            <w:ins w:id="21" w:author="Kotolanová, Nicola" w:date="2022-12-12T13:43:00Z">
              <w:r w:rsidRPr="00AB6190">
                <w:rPr>
                  <w:rFonts w:ascii="Arial" w:hAnsi="Arial" w:cs="Arial"/>
                  <w:color w:val="000000"/>
                  <w:sz w:val="20"/>
                </w:rPr>
                <w:t>-</w:t>
              </w:r>
            </w:ins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A2290C" w14:textId="6FBD09E8" w:rsidR="002034F9" w:rsidRPr="00E64007" w:rsidRDefault="002034F9" w:rsidP="002034F9">
            <w:pPr>
              <w:shd w:val="clear" w:color="auto" w:fill="FFFFFF" w:themeFill="background1"/>
              <w:spacing w:after="0"/>
              <w:jc w:val="center"/>
              <w:rPr>
                <w:ins w:id="22" w:author="Kotolanová, Nicola" w:date="2022-12-12T13:43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23" w:author="Kotolanová, Nicola" w:date="2022-12-12T13:43:00Z">
              <w:r w:rsidRPr="00E64007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E64007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E64007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2034F9" w:rsidRPr="009657EA" w14:paraId="26C090CA" w14:textId="77777777" w:rsidTr="00D47529">
        <w:trPr>
          <w:gridAfter w:val="1"/>
          <w:wAfter w:w="29" w:type="pct"/>
          <w:trHeight w:val="636"/>
        </w:trPr>
        <w:tc>
          <w:tcPr>
            <w:tcW w:w="2198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</w:tcPr>
          <w:p w14:paraId="3734B753" w14:textId="77777777" w:rsidR="002034F9" w:rsidRPr="00AB6190" w:rsidRDefault="002034F9" w:rsidP="002034F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69C54A" w14:textId="77777777" w:rsidR="002034F9" w:rsidRPr="00AB6190" w:rsidRDefault="002034F9" w:rsidP="002034F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2956F" w14:textId="77777777" w:rsidR="002034F9" w:rsidRPr="00AB6190" w:rsidRDefault="002034F9" w:rsidP="002034F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B5851E" w14:textId="7F63E970" w:rsidR="002034F9" w:rsidRPr="003C1008" w:rsidRDefault="002034F9" w:rsidP="002034F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40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6400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640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34F9" w:rsidRPr="009657EA" w14:paraId="2FC03858" w14:textId="77777777" w:rsidTr="00D47529">
        <w:trPr>
          <w:gridAfter w:val="1"/>
          <w:wAfter w:w="29" w:type="pct"/>
          <w:trHeight w:val="636"/>
        </w:trPr>
        <w:tc>
          <w:tcPr>
            <w:tcW w:w="2198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14:paraId="447F5466" w14:textId="77777777" w:rsidR="002034F9" w:rsidRPr="00CA3337" w:rsidRDefault="002034F9" w:rsidP="002034F9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CA3337">
              <w:rPr>
                <w:rFonts w:ascii="Arial" w:hAnsi="Arial" w:cs="Arial"/>
                <w:color w:val="000000"/>
                <w:sz w:val="20"/>
              </w:rPr>
              <w:lastRenderedPageBreak/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D59DAD" w14:textId="77777777" w:rsidR="002034F9" w:rsidRPr="00CA3337" w:rsidRDefault="002034F9" w:rsidP="002034F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CA3337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0EE0C6" w14:textId="77777777" w:rsidR="002034F9" w:rsidRPr="00CA3337" w:rsidRDefault="002034F9" w:rsidP="002034F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CA3337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D0DD21" w14:textId="1EC90397" w:rsidR="002034F9" w:rsidRDefault="002034F9" w:rsidP="002034F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</w:pPr>
            <w:r w:rsidRPr="007A0A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A0A8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A0A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34F9" w:rsidRPr="009657EA" w14:paraId="0ED840A1" w14:textId="77777777" w:rsidTr="007A0A80">
        <w:trPr>
          <w:gridAfter w:val="1"/>
          <w:wAfter w:w="29" w:type="pct"/>
          <w:trHeight w:val="861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C3E5D62" w14:textId="50B81ECB" w:rsidR="002034F9" w:rsidRPr="009657EA" w:rsidRDefault="002034F9" w:rsidP="002034F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C22E0" w14:textId="77777777" w:rsidR="002034F9" w:rsidRDefault="002034F9" w:rsidP="002034F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</w:p>
          <w:p w14:paraId="0B3BC3EE" w14:textId="317EA77D" w:rsidR="002034F9" w:rsidRDefault="002034F9" w:rsidP="002034F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 xml:space="preserve">Nabídka </w:t>
            </w: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dodavatele (ANO/NE)</w:t>
            </w:r>
          </w:p>
        </w:tc>
      </w:tr>
      <w:tr w:rsidR="002034F9" w:rsidRPr="00E83A89" w14:paraId="6E12A3EB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93418B0" w14:textId="77777777" w:rsidR="002034F9" w:rsidRPr="00E83A89" w:rsidRDefault="002034F9" w:rsidP="002034F9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12 V elektrická zásuvka v zavazadlovém prostoru</w:t>
            </w: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3D440" w14:textId="77777777" w:rsidR="002034F9" w:rsidRPr="00E83A89" w:rsidRDefault="002034F9" w:rsidP="002034F9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34F9" w:rsidRPr="00E83A89" w14:paraId="0B4B2BA7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C275432" w14:textId="77777777" w:rsidR="002034F9" w:rsidRPr="00E83A89" w:rsidRDefault="002034F9" w:rsidP="002034F9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54B02">
              <w:rPr>
                <w:rFonts w:ascii="Arial" w:hAnsi="Arial" w:cs="Arial"/>
                <w:color w:val="000000"/>
                <w:sz w:val="20"/>
              </w:rPr>
              <w:t>Asistent pro rozjezd do kopce</w:t>
            </w: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5FCAB" w14:textId="77777777" w:rsidR="002034F9" w:rsidRPr="00E83A89" w:rsidRDefault="002034F9" w:rsidP="002034F9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34F9" w:rsidRPr="00E83A89" w14:paraId="748CF32D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DD65F23" w14:textId="77777777" w:rsidR="002034F9" w:rsidRPr="00E83A89" w:rsidRDefault="002034F9" w:rsidP="002034F9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Autorádio vestavěné včetně handsfree sady (originální)</w:t>
            </w: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CA7C5" w14:textId="77777777" w:rsidR="002034F9" w:rsidRPr="00E83A89" w:rsidRDefault="002034F9" w:rsidP="002034F9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34F9" w:rsidRPr="00E83A89" w14:paraId="425E90C6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E59F18B" w14:textId="77777777" w:rsidR="002034F9" w:rsidRPr="00E83A89" w:rsidRDefault="002034F9" w:rsidP="002034F9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Boční a hlavové airbagy pro řidiče a spolujezdce s vypínáním airbagu spolujezdce</w:t>
            </w: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4466D" w14:textId="77777777" w:rsidR="002034F9" w:rsidRPr="00E83A89" w:rsidRDefault="002034F9" w:rsidP="002034F9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34F9" w:rsidRPr="00E83A89" w14:paraId="62F4DC85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0E4D937" w14:textId="77777777" w:rsidR="002034F9" w:rsidRPr="00E83A89" w:rsidRDefault="002034F9" w:rsidP="002034F9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Centrální zamykání s dálkovým ovládáním, alarmem s hlídáním vnitřního prostoru</w:t>
            </w: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DF24B" w14:textId="77777777" w:rsidR="002034F9" w:rsidRPr="00E83A89" w:rsidRDefault="002034F9" w:rsidP="002034F9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34F9" w:rsidRPr="00E83A89" w14:paraId="51788E14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6BCB9C6" w14:textId="77777777" w:rsidR="002034F9" w:rsidRPr="00E83A89" w:rsidRDefault="002034F9" w:rsidP="002034F9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Denní svícení</w:t>
            </w: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FCA80" w14:textId="77777777" w:rsidR="002034F9" w:rsidRPr="00E83A89" w:rsidRDefault="002034F9" w:rsidP="002034F9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34F9" w:rsidRPr="00E83A89" w14:paraId="5F81B804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8EF7F97" w14:textId="77777777" w:rsidR="002034F9" w:rsidRPr="00E83A89" w:rsidRDefault="002034F9" w:rsidP="002034F9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Elektrické ovládání oken vpředu</w:t>
            </w: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E9408" w14:textId="77777777" w:rsidR="002034F9" w:rsidRPr="00E83A89" w:rsidRDefault="002034F9" w:rsidP="002034F9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34F9" w:rsidRPr="00E83A89" w14:paraId="5423BBB5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856F404" w14:textId="77777777" w:rsidR="002034F9" w:rsidRPr="00E83A89" w:rsidRDefault="002034F9" w:rsidP="002034F9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Elektronický stabilizační program ESP</w:t>
            </w: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BFA72" w14:textId="77777777" w:rsidR="002034F9" w:rsidRPr="00E83A89" w:rsidRDefault="002034F9" w:rsidP="002034F9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34F9" w:rsidRPr="00E83A89" w14:paraId="4A5E9AF1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9E4F5DA" w14:textId="77777777" w:rsidR="002034F9" w:rsidRPr="00E83A89" w:rsidRDefault="002034F9" w:rsidP="002034F9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Gumová podlaha v kabině řidiče</w:t>
            </w: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8AA00" w14:textId="77777777" w:rsidR="002034F9" w:rsidRPr="00E83A89" w:rsidRDefault="002034F9" w:rsidP="002034F9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34F9" w:rsidRPr="00E83A89" w14:paraId="12677C5F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A6ADA55" w14:textId="77777777" w:rsidR="002034F9" w:rsidRPr="00E83A89" w:rsidRDefault="002034F9" w:rsidP="002034F9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Gumové koberce</w:t>
            </w: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6ACFE" w14:textId="77777777" w:rsidR="002034F9" w:rsidRPr="00E83A89" w:rsidRDefault="002034F9" w:rsidP="002034F9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34F9" w:rsidRPr="00E83A89" w14:paraId="6F077F06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B8E33F6" w14:textId="77777777" w:rsidR="002034F9" w:rsidRPr="00E83A89" w:rsidRDefault="002034F9" w:rsidP="002034F9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Klimatizace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min.</w:t>
            </w:r>
            <w:r w:rsidRPr="00E83A89">
              <w:rPr>
                <w:rFonts w:ascii="Arial" w:hAnsi="Arial" w:cs="Arial"/>
                <w:color w:val="000000"/>
                <w:sz w:val="20"/>
              </w:rPr>
              <w:t xml:space="preserve"> poloautomatická</w:t>
            </w: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C6911" w14:textId="77777777" w:rsidR="002034F9" w:rsidRPr="00E83A89" w:rsidRDefault="002034F9" w:rsidP="002034F9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34F9" w:rsidRPr="00E83A89" w14:paraId="1A8DB1FB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DA0FED2" w14:textId="77777777" w:rsidR="002034F9" w:rsidRPr="00E83A89" w:rsidRDefault="002034F9" w:rsidP="002034F9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Kontrola zapnutí bezpečnostního pásu řidiče a spolujezdce</w:t>
            </w: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C78A8" w14:textId="77777777" w:rsidR="002034F9" w:rsidRPr="00E83A89" w:rsidRDefault="002034F9" w:rsidP="002034F9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34F9" w:rsidRPr="00E83A89" w14:paraId="0A6D4572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F1A1DB" w14:textId="77777777" w:rsidR="002034F9" w:rsidRPr="00E83A89" w:rsidRDefault="002034F9" w:rsidP="002034F9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Kotvicí body pro připevnění příčných střešních nosníků</w:t>
            </w:r>
          </w:p>
        </w:tc>
        <w:tc>
          <w:tcPr>
            <w:tcW w:w="1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B26D2" w14:textId="77777777" w:rsidR="002034F9" w:rsidRPr="00E83A89" w:rsidRDefault="002034F9" w:rsidP="002034F9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34F9" w:rsidRPr="00E83A89" w14:paraId="2B56131D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0DE355" w14:textId="77777777" w:rsidR="002034F9" w:rsidRPr="00E83A89" w:rsidRDefault="002034F9" w:rsidP="002034F9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Kryty kol</w:t>
            </w:r>
          </w:p>
        </w:tc>
        <w:tc>
          <w:tcPr>
            <w:tcW w:w="1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70135" w14:textId="77777777" w:rsidR="002034F9" w:rsidRPr="00E83A89" w:rsidRDefault="002034F9" w:rsidP="002034F9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34F9" w:rsidRPr="00E83A89" w14:paraId="0E7F0B4C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28169B" w14:textId="77777777" w:rsidR="002034F9" w:rsidRPr="00E83A89" w:rsidRDefault="002034F9" w:rsidP="002034F9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noProof w:val="0"/>
                <w:sz w:val="20"/>
              </w:rPr>
              <w:t>Odkládací schránka s víkem u spolujezdce</w:t>
            </w:r>
          </w:p>
        </w:tc>
        <w:tc>
          <w:tcPr>
            <w:tcW w:w="1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7EE55" w14:textId="77777777" w:rsidR="002034F9" w:rsidRPr="00E83A89" w:rsidRDefault="002034F9" w:rsidP="002034F9">
            <w:pPr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34F9" w:rsidRPr="00E83A89" w14:paraId="3D964758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E122F9" w14:textId="77777777" w:rsidR="002034F9" w:rsidRPr="003A0FC4" w:rsidRDefault="002034F9" w:rsidP="002034F9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A0FC4">
              <w:rPr>
                <w:rFonts w:ascii="Arial" w:hAnsi="Arial" w:cs="Arial"/>
                <w:color w:val="000000"/>
                <w:sz w:val="20"/>
              </w:rPr>
              <w:t>Okna v přepravním prostoru zatmavená fólií 80% (zatmavení nemusí pocházet z originálního příslušenství výrobce, bude-li splňovat atest dle platné legislativy)</w:t>
            </w:r>
          </w:p>
        </w:tc>
        <w:tc>
          <w:tcPr>
            <w:tcW w:w="1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7856B" w14:textId="77777777" w:rsidR="002034F9" w:rsidRPr="00E83A89" w:rsidRDefault="002034F9" w:rsidP="002034F9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34F9" w:rsidRPr="00E83A89" w14:paraId="699E8347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93BBCE8" w14:textId="77777777" w:rsidR="002034F9" w:rsidRPr="00E83A89" w:rsidRDefault="002034F9" w:rsidP="002034F9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Osvětlení vnitřního prostoru - prostor pro cestující/nákladový prostor</w:t>
            </w:r>
          </w:p>
        </w:tc>
        <w:tc>
          <w:tcPr>
            <w:tcW w:w="11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AE421" w14:textId="77777777" w:rsidR="002034F9" w:rsidRPr="00E83A89" w:rsidRDefault="002034F9" w:rsidP="002034F9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34F9" w:rsidRPr="00E83A89" w14:paraId="164C9D7E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11F2AF7" w14:textId="555FAB55" w:rsidR="002034F9" w:rsidRPr="00E83A89" w:rsidRDefault="002034F9" w:rsidP="002034F9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Palubní počítač s ukazatelem venkovní teploty</w:t>
            </w: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FF5FD" w14:textId="77777777" w:rsidR="002034F9" w:rsidRPr="00E83A89" w:rsidRDefault="002034F9" w:rsidP="002034F9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34F9" w:rsidRPr="00E83A89" w14:paraId="48A76751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4429AB1" w14:textId="77777777" w:rsidR="002034F9" w:rsidRPr="00E83A89" w:rsidRDefault="002034F9" w:rsidP="002034F9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Parkovací senzory vzadu</w:t>
            </w: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54510" w14:textId="77777777" w:rsidR="002034F9" w:rsidRPr="00E83A89" w:rsidRDefault="002034F9" w:rsidP="002034F9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34F9" w:rsidRPr="00E83A89" w14:paraId="34A2D741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933712E" w14:textId="77777777" w:rsidR="002034F9" w:rsidRPr="00E83A89" w:rsidRDefault="002034F9" w:rsidP="002034F9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Plnohodnotná rezerva, zvedák, klíč kol</w:t>
            </w: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9DAFD" w14:textId="77777777" w:rsidR="002034F9" w:rsidRPr="00E83A89" w:rsidRDefault="002034F9" w:rsidP="002034F9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34F9" w:rsidRPr="00E83A89" w14:paraId="7C4685D2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628AD0E" w14:textId="77777777" w:rsidR="002034F9" w:rsidRPr="00E83A89" w:rsidRDefault="002034F9" w:rsidP="002034F9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Posuvné dveře vpravo v prostoru pro cestující (nákladovém prostoru)</w:t>
            </w: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3E720" w14:textId="77777777" w:rsidR="002034F9" w:rsidRPr="00E83A89" w:rsidRDefault="002034F9" w:rsidP="002034F9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34F9" w:rsidRPr="00E83A89" w14:paraId="362B8922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888C944" w14:textId="77777777" w:rsidR="002034F9" w:rsidRPr="00E83A89" w:rsidRDefault="002034F9" w:rsidP="002034F9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Protiblokovací systém ABS</w:t>
            </w: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E18D5" w14:textId="77777777" w:rsidR="002034F9" w:rsidRPr="00E83A89" w:rsidRDefault="002034F9" w:rsidP="002034F9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34F9" w:rsidRPr="00E83A89" w14:paraId="1CF511B8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F38AA9A" w14:textId="77777777" w:rsidR="002034F9" w:rsidRPr="00E83A89" w:rsidRDefault="002034F9" w:rsidP="002034F9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Přední mlhové světlomety</w:t>
            </w: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5BA32" w14:textId="77777777" w:rsidR="002034F9" w:rsidRPr="00E83A89" w:rsidRDefault="002034F9" w:rsidP="002034F9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34F9" w:rsidRPr="00E83A89" w14:paraId="6ADE0AFA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0B57592" w14:textId="77777777" w:rsidR="002034F9" w:rsidRPr="00E83A89" w:rsidRDefault="002034F9" w:rsidP="002034F9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Spodní kryt motoru a převodovky: plastový</w:t>
            </w: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C1E95" w14:textId="77777777" w:rsidR="002034F9" w:rsidRPr="00E83A89" w:rsidRDefault="002034F9" w:rsidP="002034F9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34F9" w:rsidRPr="00E83A89" w14:paraId="5DD7F041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357FDBF" w14:textId="77777777" w:rsidR="002034F9" w:rsidRPr="00E83A89" w:rsidRDefault="002034F9" w:rsidP="002034F9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Tempomat</w:t>
            </w: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E7C00" w14:textId="77777777" w:rsidR="002034F9" w:rsidRPr="00E83A89" w:rsidRDefault="002034F9" w:rsidP="002034F9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34F9" w:rsidRPr="00E83A89" w14:paraId="25993CFC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028C8CD" w14:textId="77777777" w:rsidR="002034F9" w:rsidRPr="00E83A89" w:rsidRDefault="002034F9" w:rsidP="002034F9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Tříbodové bezpečnostní pásy pro všechna sedadla</w:t>
            </w: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C3C7B" w14:textId="77777777" w:rsidR="002034F9" w:rsidRPr="00E83A89" w:rsidRDefault="002034F9" w:rsidP="002034F9">
            <w:pPr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34F9" w:rsidRPr="00E83A89" w14:paraId="3FE4E99B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2C56498" w14:textId="77777777" w:rsidR="002034F9" w:rsidRPr="00E83A89" w:rsidRDefault="002034F9" w:rsidP="002034F9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Vnější zpětná zrcátka elektricky nastavitelná, vyhřívaná</w:t>
            </w: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0D4E9" w14:textId="77777777" w:rsidR="002034F9" w:rsidRPr="00E83A89" w:rsidRDefault="002034F9" w:rsidP="002034F9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34F9" w:rsidRPr="00E83A89" w14:paraId="50AD7C14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BE2AC8F" w14:textId="77777777" w:rsidR="002034F9" w:rsidRPr="00E83A89" w:rsidRDefault="002034F9" w:rsidP="002034F9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Vnitřní osvětlení nákladového prostoru</w:t>
            </w: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2CE34" w14:textId="77777777" w:rsidR="002034F9" w:rsidRPr="00E83A89" w:rsidRDefault="002034F9" w:rsidP="002034F9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34F9" w:rsidRPr="00E83A89" w14:paraId="18F15CE8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A7DE747" w14:textId="77777777" w:rsidR="002034F9" w:rsidRPr="00E83A89" w:rsidRDefault="002034F9" w:rsidP="002034F9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Vyhřívání předních sedadel</w:t>
            </w: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E6ABB" w14:textId="77777777" w:rsidR="002034F9" w:rsidRPr="00E83A89" w:rsidRDefault="002034F9" w:rsidP="002034F9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34F9" w:rsidRPr="00E83A89" w14:paraId="6F187749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E85E301" w14:textId="77777777" w:rsidR="002034F9" w:rsidRPr="00E83A89" w:rsidRDefault="002034F9" w:rsidP="002034F9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Výškově nastavitelné sedadlo řidiče</w:t>
            </w: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29C70" w14:textId="77777777" w:rsidR="002034F9" w:rsidRPr="00E83A89" w:rsidRDefault="002034F9" w:rsidP="002034F9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34F9" w:rsidRPr="00E83A89" w14:paraId="7CB8F44D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8A51C70" w14:textId="77777777" w:rsidR="002034F9" w:rsidRPr="00E83A89" w:rsidRDefault="002034F9" w:rsidP="002034F9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Výškově stavitelné opěrky hlavy všech sedadel</w:t>
            </w: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C457" w14:textId="77777777" w:rsidR="002034F9" w:rsidRPr="00E83A89" w:rsidRDefault="002034F9" w:rsidP="002034F9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34F9" w:rsidRPr="00E83A89" w14:paraId="0045B19B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E811EBD" w14:textId="77777777" w:rsidR="002034F9" w:rsidRPr="00E83A89" w:rsidRDefault="002034F9" w:rsidP="002034F9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Zadní křídlové dveře prosklené, vyhřívané, včetně střerače</w:t>
            </w: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520BD" w14:textId="37FF04FE" w:rsidR="002034F9" w:rsidRPr="00E83A89" w:rsidRDefault="002034F9" w:rsidP="002034F9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84FC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84FC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84FC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34F9" w:rsidRPr="00E83A89" w14:paraId="2DA92ACC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A8CD1F1" w14:textId="6DE929BC" w:rsidR="002034F9" w:rsidRPr="00E83A89" w:rsidRDefault="002034F9" w:rsidP="002034F9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7A0A80">
              <w:rPr>
                <w:rFonts w:ascii="Arial" w:hAnsi="Arial" w:cs="Arial"/>
                <w:color w:val="000000"/>
                <w:sz w:val="20"/>
              </w:rPr>
              <w:t>Zesílení alternátor 180 A</w:t>
            </w: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EDF4C" w14:textId="4D6F4A42" w:rsidR="002034F9" w:rsidRPr="00E83A89" w:rsidRDefault="002034F9" w:rsidP="002034F9">
            <w:pPr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84FC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84FC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84FC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393151E5" w14:textId="77777777" w:rsidR="00A1036E" w:rsidRDefault="00A1036E" w:rsidP="009657EA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341FA0A6" w14:textId="77777777" w:rsidR="00CA3337" w:rsidRDefault="00CA3337" w:rsidP="009657EA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CA3337" w:rsidSect="009A3B7E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04" w:right="1418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88B77" w14:textId="77777777" w:rsidR="003D2D31" w:rsidRDefault="003D2D31">
      <w:pPr>
        <w:spacing w:after="0"/>
      </w:pPr>
      <w:r>
        <w:separator/>
      </w:r>
    </w:p>
  </w:endnote>
  <w:endnote w:type="continuationSeparator" w:id="0">
    <w:p w14:paraId="0B64226B" w14:textId="77777777" w:rsidR="003D2D31" w:rsidRDefault="003D2D31">
      <w:pPr>
        <w:spacing w:after="0"/>
      </w:pPr>
      <w:r>
        <w:continuationSeparator/>
      </w:r>
    </w:p>
  </w:endnote>
  <w:endnote w:type="continuationNotice" w:id="1">
    <w:p w14:paraId="76789700" w14:textId="77777777" w:rsidR="003D2D31" w:rsidRDefault="003D2D3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ED344" w14:textId="77777777" w:rsidR="00950714" w:rsidRDefault="00B61563">
    <w:pPr>
      <w:pStyle w:val="Zpat"/>
      <w:tabs>
        <w:tab w:val="clear" w:pos="4536"/>
        <w:tab w:val="clear" w:pos="9072"/>
      </w:tabs>
      <w:ind w:right="-2"/>
    </w:pPr>
    <w:r>
      <w:rPr>
        <w:noProof/>
      </w:rPr>
      <w:pict w14:anchorId="1111CAA6">
        <v:line id="Line 2" o:spid="_x0000_s1026" style="position:absolute;z-index:251658241;visibility:visibl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MF4EQ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" o:allowincell="f">
          <w10:wrap type="topAndBottom"/>
        </v:line>
      </w:pict>
    </w:r>
    <w:r w:rsidR="00950714">
      <w:t xml:space="preserve">-  </w:t>
    </w:r>
    <w:r w:rsidR="000156E1">
      <w:rPr>
        <w:rStyle w:val="slostrnky"/>
      </w:rPr>
      <w:fldChar w:fldCharType="begin"/>
    </w:r>
    <w:r w:rsidR="00950714">
      <w:rPr>
        <w:rStyle w:val="slostrnky"/>
      </w:rPr>
      <w:instrText xml:space="preserve"> PAGE </w:instrText>
    </w:r>
    <w:r w:rsidR="000156E1">
      <w:rPr>
        <w:rStyle w:val="slostrnky"/>
      </w:rPr>
      <w:fldChar w:fldCharType="separate"/>
    </w:r>
    <w:r w:rsidR="00950714">
      <w:rPr>
        <w:rStyle w:val="slostrnky"/>
        <w:noProof/>
      </w:rPr>
      <w:t>10</w:t>
    </w:r>
    <w:r w:rsidR="000156E1">
      <w:rPr>
        <w:rStyle w:val="slostrnky"/>
      </w:rPr>
      <w:fldChar w:fldCharType="end"/>
    </w:r>
    <w:r w:rsidR="00950714"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47F46" w14:textId="77777777" w:rsidR="00950714" w:rsidRDefault="000156E1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 w:rsidR="00950714"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FD1D32">
      <w:rPr>
        <w:rStyle w:val="slostrnky"/>
        <w:noProof/>
      </w:rPr>
      <w:t>3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9F12B" w14:textId="77777777" w:rsidR="00950714" w:rsidRDefault="00B61563">
    <w:pPr>
      <w:pStyle w:val="Zpat"/>
    </w:pPr>
    <w:r>
      <w:rPr>
        <w:noProof/>
      </w:rPr>
      <w:pict w14:anchorId="7297FB3F">
        <v:line id="Line 1" o:spid="_x0000_s1025" style="position:absolute;z-index:251658240;visibility:visibl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" o:allowincell="f">
          <w10:wrap type="topAndBottom"/>
        </v:lin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7857F" w14:textId="77777777" w:rsidR="003D2D31" w:rsidRDefault="003D2D31">
      <w:pPr>
        <w:spacing w:after="0"/>
      </w:pPr>
      <w:r>
        <w:separator/>
      </w:r>
    </w:p>
  </w:footnote>
  <w:footnote w:type="continuationSeparator" w:id="0">
    <w:p w14:paraId="601007DF" w14:textId="77777777" w:rsidR="003D2D31" w:rsidRDefault="003D2D31">
      <w:pPr>
        <w:spacing w:after="0"/>
      </w:pPr>
      <w:r>
        <w:continuationSeparator/>
      </w:r>
    </w:p>
  </w:footnote>
  <w:footnote w:type="continuationNotice" w:id="1">
    <w:p w14:paraId="53DD4F7A" w14:textId="77777777" w:rsidR="003D2D31" w:rsidRDefault="003D2D31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950714" w14:paraId="130CAA7A" w14:textId="77777777">
      <w:trPr>
        <w:cantSplit/>
        <w:trHeight w:val="360"/>
      </w:trPr>
      <w:tc>
        <w:tcPr>
          <w:tcW w:w="1418" w:type="dxa"/>
        </w:tcPr>
        <w:p w14:paraId="16A5044A" w14:textId="77777777" w:rsidR="00950714" w:rsidRDefault="00950714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53A25091" w14:textId="77777777" w:rsidR="00950714" w:rsidRDefault="00B61563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fldChar w:fldCharType="begin"/>
          </w:r>
          <w:r>
            <w:instrText xml:space="preserve"> TITLE  \* MERGEFORMAT </w:instrText>
          </w:r>
          <w:r>
            <w:fldChar w:fldCharType="separate"/>
          </w:r>
          <w:r w:rsidR="00950714"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14F9A1AC" w14:textId="77777777" w:rsidR="00950714" w:rsidRDefault="00950714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 w:rsidR="00B61563">
            <w:fldChar w:fldCharType="begin"/>
          </w:r>
          <w:r w:rsidR="00B61563">
            <w:instrText xml:space="preserve"> DOCPROPERTY "Category"  \* MERGEFORMAT </w:instrText>
          </w:r>
          <w:r w:rsidR="00B61563">
            <w:fldChar w:fldCharType="separate"/>
          </w:r>
          <w:r>
            <w:rPr>
              <w:u w:val="single"/>
            </w:rPr>
            <w:t>srpen 2017</w:t>
          </w:r>
          <w:r w:rsidR="00B61563">
            <w:rPr>
              <w:u w:val="single"/>
            </w:rPr>
            <w:fldChar w:fldCharType="end"/>
          </w:r>
          <w:r w:rsidR="00B61563">
            <w:fldChar w:fldCharType="begin"/>
          </w:r>
          <w:r w:rsidR="00B61563">
            <w:instrText xml:space="preserve"> KEYWORDS  \* MERGEFORMAT </w:instrText>
          </w:r>
          <w:r w:rsidR="00B61563">
            <w:fldChar w:fldCharType="separate"/>
          </w:r>
          <w:r>
            <w:t>červenec 2017</w:t>
          </w:r>
          <w:r w:rsidR="00B61563">
            <w:fldChar w:fldCharType="end"/>
          </w:r>
        </w:p>
      </w:tc>
      <w:tc>
        <w:tcPr>
          <w:tcW w:w="1701" w:type="dxa"/>
        </w:tcPr>
        <w:p w14:paraId="47BBF28A" w14:textId="77777777" w:rsidR="00950714" w:rsidRDefault="00950714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105474AC" w14:textId="77777777" w:rsidR="00950714" w:rsidRDefault="00950714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67F4C271" w14:textId="77777777" w:rsidR="00950714" w:rsidRDefault="00950714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EAE87" w14:textId="77777777" w:rsidR="00950714" w:rsidRPr="00203176" w:rsidRDefault="00950714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2DFA34C8" w14:textId="77777777" w:rsidR="00950714" w:rsidRPr="002A4F5A" w:rsidRDefault="00950714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72C797EC" w14:textId="77777777" w:rsidR="00950714" w:rsidRDefault="00950714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6E1C2C92" w14:textId="77777777" w:rsidR="00950714" w:rsidRDefault="0095071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226C2"/>
    <w:multiLevelType w:val="multilevel"/>
    <w:tmpl w:val="8A4CF830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FC32C6F"/>
    <w:multiLevelType w:val="hybridMultilevel"/>
    <w:tmpl w:val="89A622E6"/>
    <w:lvl w:ilvl="0" w:tplc="63D088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C04AC"/>
    <w:multiLevelType w:val="hybridMultilevel"/>
    <w:tmpl w:val="32E4E3CC"/>
    <w:lvl w:ilvl="0" w:tplc="9320A4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2E03A2"/>
    <w:multiLevelType w:val="multilevel"/>
    <w:tmpl w:val="14AC7D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4CC90188"/>
    <w:multiLevelType w:val="hybridMultilevel"/>
    <w:tmpl w:val="7988EB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0"/>
  </w:num>
  <w:num w:numId="7">
    <w:abstractNumId w:val="2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tolanová, Nicola">
    <w15:presenceInfo w15:providerId="AD" w15:userId="S::N8688@eon.com::70a437a4-5085-430a-b2d5-d3d45d047a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4143"/>
    <w:rsid w:val="00000B8E"/>
    <w:rsid w:val="00004D98"/>
    <w:rsid w:val="00014AEB"/>
    <w:rsid w:val="000156E1"/>
    <w:rsid w:val="0002667E"/>
    <w:rsid w:val="00034DAE"/>
    <w:rsid w:val="00036C48"/>
    <w:rsid w:val="000610BE"/>
    <w:rsid w:val="000669B7"/>
    <w:rsid w:val="0008258F"/>
    <w:rsid w:val="000857E4"/>
    <w:rsid w:val="000866B8"/>
    <w:rsid w:val="00087C0F"/>
    <w:rsid w:val="000901FE"/>
    <w:rsid w:val="00094A29"/>
    <w:rsid w:val="000A22B2"/>
    <w:rsid w:val="000A483D"/>
    <w:rsid w:val="000B0867"/>
    <w:rsid w:val="000D3BAF"/>
    <w:rsid w:val="000E094F"/>
    <w:rsid w:val="000E4875"/>
    <w:rsid w:val="000E57D4"/>
    <w:rsid w:val="000E7DFB"/>
    <w:rsid w:val="000F00FE"/>
    <w:rsid w:val="000F0C50"/>
    <w:rsid w:val="00107BD7"/>
    <w:rsid w:val="00117DF8"/>
    <w:rsid w:val="00117FE6"/>
    <w:rsid w:val="00124F44"/>
    <w:rsid w:val="0012591F"/>
    <w:rsid w:val="0013123E"/>
    <w:rsid w:val="00133026"/>
    <w:rsid w:val="001402BE"/>
    <w:rsid w:val="00154C52"/>
    <w:rsid w:val="00156F26"/>
    <w:rsid w:val="001635F3"/>
    <w:rsid w:val="00163C32"/>
    <w:rsid w:val="00164143"/>
    <w:rsid w:val="00167E08"/>
    <w:rsid w:val="0017131E"/>
    <w:rsid w:val="00177614"/>
    <w:rsid w:val="0018023C"/>
    <w:rsid w:val="00192D98"/>
    <w:rsid w:val="00193866"/>
    <w:rsid w:val="001962D8"/>
    <w:rsid w:val="001A11F8"/>
    <w:rsid w:val="001A197D"/>
    <w:rsid w:val="001A285B"/>
    <w:rsid w:val="001A4DB0"/>
    <w:rsid w:val="001B7025"/>
    <w:rsid w:val="001C1510"/>
    <w:rsid w:val="001C4923"/>
    <w:rsid w:val="001C782D"/>
    <w:rsid w:val="001E7079"/>
    <w:rsid w:val="001F28CE"/>
    <w:rsid w:val="001F5EFA"/>
    <w:rsid w:val="001F6FAF"/>
    <w:rsid w:val="001F7362"/>
    <w:rsid w:val="00203176"/>
    <w:rsid w:val="002034F9"/>
    <w:rsid w:val="002442E9"/>
    <w:rsid w:val="00246E5D"/>
    <w:rsid w:val="00256B16"/>
    <w:rsid w:val="002628E4"/>
    <w:rsid w:val="00266986"/>
    <w:rsid w:val="00273C77"/>
    <w:rsid w:val="00285BDC"/>
    <w:rsid w:val="00287610"/>
    <w:rsid w:val="00293992"/>
    <w:rsid w:val="002971B9"/>
    <w:rsid w:val="002A0111"/>
    <w:rsid w:val="002B43E2"/>
    <w:rsid w:val="002B55F4"/>
    <w:rsid w:val="002C1149"/>
    <w:rsid w:val="002C4242"/>
    <w:rsid w:val="002C5251"/>
    <w:rsid w:val="002E7527"/>
    <w:rsid w:val="002F24F6"/>
    <w:rsid w:val="003044CC"/>
    <w:rsid w:val="003053C0"/>
    <w:rsid w:val="00306747"/>
    <w:rsid w:val="00312371"/>
    <w:rsid w:val="003131DC"/>
    <w:rsid w:val="00315350"/>
    <w:rsid w:val="00316698"/>
    <w:rsid w:val="0032280B"/>
    <w:rsid w:val="003325CC"/>
    <w:rsid w:val="00332663"/>
    <w:rsid w:val="00333CE6"/>
    <w:rsid w:val="00341046"/>
    <w:rsid w:val="00347934"/>
    <w:rsid w:val="003549E4"/>
    <w:rsid w:val="00362E82"/>
    <w:rsid w:val="0036735C"/>
    <w:rsid w:val="00367BF4"/>
    <w:rsid w:val="00375CD0"/>
    <w:rsid w:val="00375F95"/>
    <w:rsid w:val="003827FC"/>
    <w:rsid w:val="00393C2C"/>
    <w:rsid w:val="003A73C9"/>
    <w:rsid w:val="003A74C0"/>
    <w:rsid w:val="003B7AF8"/>
    <w:rsid w:val="003C15C5"/>
    <w:rsid w:val="003C4DBD"/>
    <w:rsid w:val="003C719B"/>
    <w:rsid w:val="003D1239"/>
    <w:rsid w:val="003D2949"/>
    <w:rsid w:val="003D2D2F"/>
    <w:rsid w:val="003D2D31"/>
    <w:rsid w:val="003E226E"/>
    <w:rsid w:val="003E71D5"/>
    <w:rsid w:val="00400EC5"/>
    <w:rsid w:val="00404460"/>
    <w:rsid w:val="004074DC"/>
    <w:rsid w:val="004148B4"/>
    <w:rsid w:val="004158DA"/>
    <w:rsid w:val="00416283"/>
    <w:rsid w:val="00422B56"/>
    <w:rsid w:val="004317DB"/>
    <w:rsid w:val="00433E0E"/>
    <w:rsid w:val="004543CB"/>
    <w:rsid w:val="0046006A"/>
    <w:rsid w:val="00461C01"/>
    <w:rsid w:val="00462127"/>
    <w:rsid w:val="00465235"/>
    <w:rsid w:val="00471548"/>
    <w:rsid w:val="00477CF2"/>
    <w:rsid w:val="004827E4"/>
    <w:rsid w:val="00484DE0"/>
    <w:rsid w:val="00497E5D"/>
    <w:rsid w:val="004A01C0"/>
    <w:rsid w:val="004B18AD"/>
    <w:rsid w:val="004B6705"/>
    <w:rsid w:val="004C4F45"/>
    <w:rsid w:val="004D465C"/>
    <w:rsid w:val="004D4674"/>
    <w:rsid w:val="004E62BA"/>
    <w:rsid w:val="004E74BC"/>
    <w:rsid w:val="004F485C"/>
    <w:rsid w:val="00507D1B"/>
    <w:rsid w:val="00510883"/>
    <w:rsid w:val="00512294"/>
    <w:rsid w:val="005134D1"/>
    <w:rsid w:val="005147E0"/>
    <w:rsid w:val="0051762F"/>
    <w:rsid w:val="00523CBC"/>
    <w:rsid w:val="00524B7E"/>
    <w:rsid w:val="005267ED"/>
    <w:rsid w:val="00533A5E"/>
    <w:rsid w:val="005346B1"/>
    <w:rsid w:val="00537A93"/>
    <w:rsid w:val="00541D42"/>
    <w:rsid w:val="00544470"/>
    <w:rsid w:val="0054566E"/>
    <w:rsid w:val="005463E7"/>
    <w:rsid w:val="00551A26"/>
    <w:rsid w:val="005565E1"/>
    <w:rsid w:val="00556BCE"/>
    <w:rsid w:val="00557AE7"/>
    <w:rsid w:val="00564EC4"/>
    <w:rsid w:val="005670B0"/>
    <w:rsid w:val="00576242"/>
    <w:rsid w:val="005829F4"/>
    <w:rsid w:val="00586BE9"/>
    <w:rsid w:val="00593B2E"/>
    <w:rsid w:val="00595D11"/>
    <w:rsid w:val="005962EE"/>
    <w:rsid w:val="005A1AA0"/>
    <w:rsid w:val="005A2611"/>
    <w:rsid w:val="005B31E2"/>
    <w:rsid w:val="005C20CD"/>
    <w:rsid w:val="005C3F9E"/>
    <w:rsid w:val="005C4112"/>
    <w:rsid w:val="005E2508"/>
    <w:rsid w:val="005E3B4F"/>
    <w:rsid w:val="005F50E0"/>
    <w:rsid w:val="005F5260"/>
    <w:rsid w:val="00600384"/>
    <w:rsid w:val="00610538"/>
    <w:rsid w:val="00610E9C"/>
    <w:rsid w:val="0061248E"/>
    <w:rsid w:val="0062314C"/>
    <w:rsid w:val="006313C2"/>
    <w:rsid w:val="006563B9"/>
    <w:rsid w:val="00660007"/>
    <w:rsid w:val="00673AE4"/>
    <w:rsid w:val="00674E39"/>
    <w:rsid w:val="006752D2"/>
    <w:rsid w:val="00682DE6"/>
    <w:rsid w:val="00693810"/>
    <w:rsid w:val="00697B3E"/>
    <w:rsid w:val="006A6361"/>
    <w:rsid w:val="006B5EDE"/>
    <w:rsid w:val="006B7D1A"/>
    <w:rsid w:val="006C361A"/>
    <w:rsid w:val="006C4298"/>
    <w:rsid w:val="006E2661"/>
    <w:rsid w:val="006E691A"/>
    <w:rsid w:val="006F1914"/>
    <w:rsid w:val="006F3CC9"/>
    <w:rsid w:val="006F6089"/>
    <w:rsid w:val="00701B06"/>
    <w:rsid w:val="00723992"/>
    <w:rsid w:val="00723BC4"/>
    <w:rsid w:val="007311AF"/>
    <w:rsid w:val="007332D0"/>
    <w:rsid w:val="00735CDB"/>
    <w:rsid w:val="0073672D"/>
    <w:rsid w:val="00737F3F"/>
    <w:rsid w:val="00741FC3"/>
    <w:rsid w:val="007469BB"/>
    <w:rsid w:val="007473A3"/>
    <w:rsid w:val="00747AB8"/>
    <w:rsid w:val="007515B1"/>
    <w:rsid w:val="0075268F"/>
    <w:rsid w:val="00753E00"/>
    <w:rsid w:val="00754F35"/>
    <w:rsid w:val="00771D90"/>
    <w:rsid w:val="00784FC5"/>
    <w:rsid w:val="0079790A"/>
    <w:rsid w:val="007A0A80"/>
    <w:rsid w:val="007A58DC"/>
    <w:rsid w:val="007B3894"/>
    <w:rsid w:val="007B6052"/>
    <w:rsid w:val="007C0046"/>
    <w:rsid w:val="007D257B"/>
    <w:rsid w:val="007D4FC6"/>
    <w:rsid w:val="007D7991"/>
    <w:rsid w:val="007F14CC"/>
    <w:rsid w:val="007F6D43"/>
    <w:rsid w:val="0081196A"/>
    <w:rsid w:val="0081710A"/>
    <w:rsid w:val="00817557"/>
    <w:rsid w:val="00820C18"/>
    <w:rsid w:val="008268C8"/>
    <w:rsid w:val="008317B0"/>
    <w:rsid w:val="00833588"/>
    <w:rsid w:val="008349D9"/>
    <w:rsid w:val="00835315"/>
    <w:rsid w:val="008368E1"/>
    <w:rsid w:val="00855DD6"/>
    <w:rsid w:val="00861E39"/>
    <w:rsid w:val="0086298E"/>
    <w:rsid w:val="0086622B"/>
    <w:rsid w:val="00870D58"/>
    <w:rsid w:val="008719A8"/>
    <w:rsid w:val="00873942"/>
    <w:rsid w:val="008777D2"/>
    <w:rsid w:val="008A0003"/>
    <w:rsid w:val="008B5EB1"/>
    <w:rsid w:val="008D0485"/>
    <w:rsid w:val="008D1470"/>
    <w:rsid w:val="008D2DAC"/>
    <w:rsid w:val="008D363C"/>
    <w:rsid w:val="008D3C63"/>
    <w:rsid w:val="00901960"/>
    <w:rsid w:val="009039FF"/>
    <w:rsid w:val="009049A9"/>
    <w:rsid w:val="00907A3A"/>
    <w:rsid w:val="009167F0"/>
    <w:rsid w:val="009212AD"/>
    <w:rsid w:val="00930F36"/>
    <w:rsid w:val="009345C7"/>
    <w:rsid w:val="00940CBE"/>
    <w:rsid w:val="009422BD"/>
    <w:rsid w:val="00944B34"/>
    <w:rsid w:val="00950714"/>
    <w:rsid w:val="00951531"/>
    <w:rsid w:val="00951F8E"/>
    <w:rsid w:val="00952391"/>
    <w:rsid w:val="00957712"/>
    <w:rsid w:val="009657EA"/>
    <w:rsid w:val="00965C97"/>
    <w:rsid w:val="00966849"/>
    <w:rsid w:val="00966DCB"/>
    <w:rsid w:val="00970E19"/>
    <w:rsid w:val="00971000"/>
    <w:rsid w:val="00971DE8"/>
    <w:rsid w:val="009739CF"/>
    <w:rsid w:val="009808CE"/>
    <w:rsid w:val="00980D57"/>
    <w:rsid w:val="00983937"/>
    <w:rsid w:val="00994DAE"/>
    <w:rsid w:val="009A01AA"/>
    <w:rsid w:val="009A19BB"/>
    <w:rsid w:val="009A1A82"/>
    <w:rsid w:val="009A3B7E"/>
    <w:rsid w:val="009A4B1D"/>
    <w:rsid w:val="009C3144"/>
    <w:rsid w:val="009D05C7"/>
    <w:rsid w:val="009D0B86"/>
    <w:rsid w:val="009D1AD8"/>
    <w:rsid w:val="009D3A26"/>
    <w:rsid w:val="009E0003"/>
    <w:rsid w:val="009E1324"/>
    <w:rsid w:val="009E2E03"/>
    <w:rsid w:val="009E3FA2"/>
    <w:rsid w:val="009F08D5"/>
    <w:rsid w:val="00A05066"/>
    <w:rsid w:val="00A101C3"/>
    <w:rsid w:val="00A1036E"/>
    <w:rsid w:val="00A13038"/>
    <w:rsid w:val="00A170B7"/>
    <w:rsid w:val="00A2117A"/>
    <w:rsid w:val="00A61A0D"/>
    <w:rsid w:val="00A62D06"/>
    <w:rsid w:val="00A678C6"/>
    <w:rsid w:val="00A713B8"/>
    <w:rsid w:val="00A771CF"/>
    <w:rsid w:val="00A95710"/>
    <w:rsid w:val="00A96521"/>
    <w:rsid w:val="00A96F4C"/>
    <w:rsid w:val="00A96F9A"/>
    <w:rsid w:val="00AA2707"/>
    <w:rsid w:val="00AA7636"/>
    <w:rsid w:val="00AB6190"/>
    <w:rsid w:val="00AC3EE0"/>
    <w:rsid w:val="00AD02A4"/>
    <w:rsid w:val="00AD0C0C"/>
    <w:rsid w:val="00AD7A4C"/>
    <w:rsid w:val="00AE390D"/>
    <w:rsid w:val="00AE7BE5"/>
    <w:rsid w:val="00AF2037"/>
    <w:rsid w:val="00B00CF1"/>
    <w:rsid w:val="00B172E2"/>
    <w:rsid w:val="00B21AAF"/>
    <w:rsid w:val="00B22588"/>
    <w:rsid w:val="00B2754E"/>
    <w:rsid w:val="00B276DA"/>
    <w:rsid w:val="00B33266"/>
    <w:rsid w:val="00B3496C"/>
    <w:rsid w:val="00B35502"/>
    <w:rsid w:val="00B3722B"/>
    <w:rsid w:val="00B42766"/>
    <w:rsid w:val="00B451F9"/>
    <w:rsid w:val="00B5007C"/>
    <w:rsid w:val="00B54B02"/>
    <w:rsid w:val="00B61563"/>
    <w:rsid w:val="00B87C4E"/>
    <w:rsid w:val="00B90D32"/>
    <w:rsid w:val="00B922A1"/>
    <w:rsid w:val="00B93A77"/>
    <w:rsid w:val="00B94D60"/>
    <w:rsid w:val="00B965F6"/>
    <w:rsid w:val="00BA5A3D"/>
    <w:rsid w:val="00BA60B0"/>
    <w:rsid w:val="00BB20EA"/>
    <w:rsid w:val="00BC389E"/>
    <w:rsid w:val="00BD2CF9"/>
    <w:rsid w:val="00BE24CD"/>
    <w:rsid w:val="00BE70D9"/>
    <w:rsid w:val="00BF5752"/>
    <w:rsid w:val="00C00123"/>
    <w:rsid w:val="00C04E77"/>
    <w:rsid w:val="00C17E52"/>
    <w:rsid w:val="00C24FA1"/>
    <w:rsid w:val="00C32E09"/>
    <w:rsid w:val="00C4542D"/>
    <w:rsid w:val="00C63366"/>
    <w:rsid w:val="00C66A16"/>
    <w:rsid w:val="00C80840"/>
    <w:rsid w:val="00C8424A"/>
    <w:rsid w:val="00C97FC3"/>
    <w:rsid w:val="00CA248E"/>
    <w:rsid w:val="00CA3337"/>
    <w:rsid w:val="00CC4C06"/>
    <w:rsid w:val="00CD057E"/>
    <w:rsid w:val="00CD2B49"/>
    <w:rsid w:val="00CE0B8F"/>
    <w:rsid w:val="00CE2EEB"/>
    <w:rsid w:val="00CE4666"/>
    <w:rsid w:val="00D00DDD"/>
    <w:rsid w:val="00D1397E"/>
    <w:rsid w:val="00D13EFD"/>
    <w:rsid w:val="00D1784F"/>
    <w:rsid w:val="00D2176A"/>
    <w:rsid w:val="00D32D99"/>
    <w:rsid w:val="00D37FE5"/>
    <w:rsid w:val="00D47529"/>
    <w:rsid w:val="00D4785C"/>
    <w:rsid w:val="00D66086"/>
    <w:rsid w:val="00D6699E"/>
    <w:rsid w:val="00D832E9"/>
    <w:rsid w:val="00D84A84"/>
    <w:rsid w:val="00D90510"/>
    <w:rsid w:val="00D9469E"/>
    <w:rsid w:val="00D97A78"/>
    <w:rsid w:val="00DA42DE"/>
    <w:rsid w:val="00DA587B"/>
    <w:rsid w:val="00DA6B27"/>
    <w:rsid w:val="00DA7D3C"/>
    <w:rsid w:val="00DB2041"/>
    <w:rsid w:val="00DB5284"/>
    <w:rsid w:val="00DB5C06"/>
    <w:rsid w:val="00DD0962"/>
    <w:rsid w:val="00DD2963"/>
    <w:rsid w:val="00DD31FF"/>
    <w:rsid w:val="00DE5841"/>
    <w:rsid w:val="00DF3E80"/>
    <w:rsid w:val="00DF4077"/>
    <w:rsid w:val="00DF6236"/>
    <w:rsid w:val="00DF777F"/>
    <w:rsid w:val="00E010E0"/>
    <w:rsid w:val="00E046E2"/>
    <w:rsid w:val="00E06121"/>
    <w:rsid w:val="00E06691"/>
    <w:rsid w:val="00E068E4"/>
    <w:rsid w:val="00E15EC7"/>
    <w:rsid w:val="00E21E39"/>
    <w:rsid w:val="00E2693F"/>
    <w:rsid w:val="00E3167D"/>
    <w:rsid w:val="00E421F7"/>
    <w:rsid w:val="00E4346A"/>
    <w:rsid w:val="00E46B76"/>
    <w:rsid w:val="00E47FED"/>
    <w:rsid w:val="00E52190"/>
    <w:rsid w:val="00E61445"/>
    <w:rsid w:val="00E62C09"/>
    <w:rsid w:val="00E6533F"/>
    <w:rsid w:val="00E66A21"/>
    <w:rsid w:val="00E73648"/>
    <w:rsid w:val="00EA4D0A"/>
    <w:rsid w:val="00EB230F"/>
    <w:rsid w:val="00EC577E"/>
    <w:rsid w:val="00ED1AC5"/>
    <w:rsid w:val="00ED400A"/>
    <w:rsid w:val="00ED53B1"/>
    <w:rsid w:val="00EF01CD"/>
    <w:rsid w:val="00EF7B8D"/>
    <w:rsid w:val="00F00D7E"/>
    <w:rsid w:val="00F0456D"/>
    <w:rsid w:val="00F15BC6"/>
    <w:rsid w:val="00F15C66"/>
    <w:rsid w:val="00F26DF9"/>
    <w:rsid w:val="00F44460"/>
    <w:rsid w:val="00F471A9"/>
    <w:rsid w:val="00F707BE"/>
    <w:rsid w:val="00F7626C"/>
    <w:rsid w:val="00F76DCC"/>
    <w:rsid w:val="00F8142B"/>
    <w:rsid w:val="00F905BB"/>
    <w:rsid w:val="00F93C72"/>
    <w:rsid w:val="00FB42DE"/>
    <w:rsid w:val="00FB5264"/>
    <w:rsid w:val="00FB6906"/>
    <w:rsid w:val="00FB76E5"/>
    <w:rsid w:val="00FD1D32"/>
    <w:rsid w:val="00FD3160"/>
    <w:rsid w:val="00FE482B"/>
    <w:rsid w:val="00FE54B6"/>
    <w:rsid w:val="00FF2365"/>
    <w:rsid w:val="00FF5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9E56100"/>
  <w15:docId w15:val="{15CDA41C-702A-4432-8C78-099AD8033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0C50"/>
    <w:pPr>
      <w:spacing w:after="120"/>
    </w:pPr>
    <w:rPr>
      <w:noProof/>
      <w:sz w:val="22"/>
    </w:rPr>
  </w:style>
  <w:style w:type="paragraph" w:styleId="Nadpis1">
    <w:name w:val="heading 1"/>
    <w:basedOn w:val="Normln"/>
    <w:next w:val="Nadpis2"/>
    <w:qFormat/>
    <w:rsid w:val="000F0C50"/>
    <w:pPr>
      <w:keepNext/>
      <w:numPr>
        <w:numId w:val="1"/>
      </w:numPr>
      <w:spacing w:before="480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rsid w:val="000F0C50"/>
    <w:pPr>
      <w:keepNext/>
      <w:numPr>
        <w:ilvl w:val="1"/>
        <w:numId w:val="1"/>
      </w:numPr>
      <w:spacing w:before="120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0F0C50"/>
    <w:pPr>
      <w:keepNext/>
      <w:numPr>
        <w:ilvl w:val="2"/>
        <w:numId w:val="1"/>
      </w:numPr>
      <w:spacing w:before="120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rsid w:val="000F0C50"/>
    <w:pPr>
      <w:keepNext/>
      <w:numPr>
        <w:ilvl w:val="3"/>
        <w:numId w:val="1"/>
      </w:numPr>
      <w:spacing w:before="120"/>
      <w:outlineLvl w:val="3"/>
    </w:pPr>
    <w:rPr>
      <w:snapToGrid w:val="0"/>
    </w:rPr>
  </w:style>
  <w:style w:type="paragraph" w:styleId="Nadpis5">
    <w:name w:val="heading 5"/>
    <w:basedOn w:val="Normln"/>
    <w:next w:val="Normln"/>
    <w:qFormat/>
    <w:rsid w:val="000F0C50"/>
    <w:pPr>
      <w:keepNext/>
      <w:numPr>
        <w:ilvl w:val="4"/>
        <w:numId w:val="1"/>
      </w:numPr>
      <w:spacing w:before="120"/>
      <w:outlineLvl w:val="4"/>
    </w:pPr>
    <w:rPr>
      <w:noProof w:val="0"/>
      <w:snapToGrid w:val="0"/>
      <w:sz w:val="24"/>
    </w:rPr>
  </w:style>
  <w:style w:type="paragraph" w:styleId="Nadpis6">
    <w:name w:val="heading 6"/>
    <w:basedOn w:val="Normln"/>
    <w:next w:val="Normln"/>
    <w:qFormat/>
    <w:rsid w:val="000F0C50"/>
    <w:pPr>
      <w:keepNext/>
      <w:numPr>
        <w:ilvl w:val="5"/>
        <w:numId w:val="1"/>
      </w:numPr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0F0C50"/>
    <w:pPr>
      <w:keepNext/>
      <w:numPr>
        <w:ilvl w:val="6"/>
        <w:numId w:val="1"/>
      </w:numPr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0F0C50"/>
    <w:pPr>
      <w:keepNext/>
      <w:numPr>
        <w:ilvl w:val="7"/>
        <w:numId w:val="1"/>
      </w:numPr>
      <w:spacing w:after="60"/>
      <w:jc w:val="both"/>
      <w:outlineLvl w:val="7"/>
    </w:pPr>
    <w:rPr>
      <w:noProof w:val="0"/>
      <w:sz w:val="28"/>
    </w:rPr>
  </w:style>
  <w:style w:type="paragraph" w:styleId="Nadpis9">
    <w:name w:val="heading 9"/>
    <w:basedOn w:val="Normln"/>
    <w:next w:val="Normln"/>
    <w:qFormat/>
    <w:rsid w:val="000F0C50"/>
    <w:pPr>
      <w:keepNext/>
      <w:numPr>
        <w:ilvl w:val="8"/>
        <w:numId w:val="1"/>
      </w:numPr>
      <w:outlineLvl w:val="8"/>
    </w:pPr>
    <w:rPr>
      <w:rFonts w:ascii="Arial" w:hAnsi="Arial"/>
      <w:b/>
      <w:noProof w:val="0"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0F0C50"/>
    <w:pPr>
      <w:ind w:firstLine="284"/>
      <w:jc w:val="both"/>
    </w:pPr>
    <w:rPr>
      <w:rFonts w:ascii="Arial" w:hAnsi="Arial"/>
      <w:noProof w:val="0"/>
    </w:rPr>
  </w:style>
  <w:style w:type="paragraph" w:styleId="Zkladntext">
    <w:name w:val="Body Text"/>
    <w:basedOn w:val="Normln"/>
    <w:link w:val="ZkladntextChar"/>
    <w:rsid w:val="000F0C50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0F0C50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0F0C50"/>
    <w:pPr>
      <w:spacing w:before="120"/>
      <w:ind w:left="1440"/>
    </w:pPr>
    <w:rPr>
      <w:i/>
      <w:noProof w:val="0"/>
      <w:snapToGrid w:val="0"/>
      <w:sz w:val="24"/>
    </w:rPr>
  </w:style>
  <w:style w:type="paragraph" w:styleId="Zpat">
    <w:name w:val="footer"/>
    <w:basedOn w:val="Normln"/>
    <w:rsid w:val="000F0C50"/>
    <w:pPr>
      <w:tabs>
        <w:tab w:val="center" w:pos="4536"/>
        <w:tab w:val="right" w:pos="9072"/>
      </w:tabs>
    </w:pPr>
    <w:rPr>
      <w:noProof w:val="0"/>
    </w:rPr>
  </w:style>
  <w:style w:type="paragraph" w:styleId="Zkladntext3">
    <w:name w:val="Body Text 3"/>
    <w:basedOn w:val="Normln"/>
    <w:rsid w:val="000F0C50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0F0C50"/>
    <w:pPr>
      <w:jc w:val="center"/>
    </w:pPr>
    <w:rPr>
      <w:b/>
      <w:color w:val="FF0000"/>
      <w:sz w:val="40"/>
      <w:u w:val="single"/>
    </w:rPr>
  </w:style>
  <w:style w:type="paragraph" w:styleId="Zhlav">
    <w:name w:val="header"/>
    <w:basedOn w:val="Normln"/>
    <w:link w:val="ZhlavChar"/>
    <w:rsid w:val="000F0C50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0F0C50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0F0C50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0F0C50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0F0C50"/>
    <w:rPr>
      <w:sz w:val="16"/>
    </w:rPr>
  </w:style>
  <w:style w:type="paragraph" w:styleId="Textkomente">
    <w:name w:val="annotation text"/>
    <w:basedOn w:val="Normln"/>
    <w:link w:val="TextkomenteChar"/>
    <w:semiHidden/>
    <w:rsid w:val="000F0C50"/>
    <w:rPr>
      <w:rFonts w:ascii="Arial" w:hAnsi="Arial"/>
    </w:rPr>
  </w:style>
  <w:style w:type="paragraph" w:styleId="Seznam">
    <w:name w:val="List"/>
    <w:basedOn w:val="Normln"/>
    <w:rsid w:val="000F0C50"/>
    <w:pPr>
      <w:ind w:left="283" w:hanging="283"/>
    </w:pPr>
    <w:rPr>
      <w:rFonts w:ascii="Arial" w:hAnsi="Arial"/>
      <w:noProof w:val="0"/>
    </w:rPr>
  </w:style>
  <w:style w:type="paragraph" w:styleId="Seznam2">
    <w:name w:val="List 2"/>
    <w:basedOn w:val="Normln"/>
    <w:rsid w:val="000F0C50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0F0C50"/>
  </w:style>
  <w:style w:type="character" w:styleId="Hypertextovodkaz">
    <w:name w:val="Hyperlink"/>
    <w:rsid w:val="000F0C50"/>
    <w:rPr>
      <w:color w:val="0000FF"/>
      <w:u w:val="single"/>
    </w:rPr>
  </w:style>
  <w:style w:type="paragraph" w:styleId="Zkladntextodsazen3">
    <w:name w:val="Body Text Indent 3"/>
    <w:basedOn w:val="Normln"/>
    <w:rsid w:val="000F0C50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0F0C50"/>
    <w:rPr>
      <w:rFonts w:ascii="Tahoma" w:hAnsi="Tahoma" w:cs="Courier New"/>
      <w:sz w:val="16"/>
      <w:szCs w:val="16"/>
    </w:rPr>
  </w:style>
  <w:style w:type="paragraph" w:customStyle="1" w:styleId="MUJ">
    <w:name w:val="MUJ"/>
    <w:basedOn w:val="Normln"/>
    <w:rsid w:val="000F0C50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0F0C50"/>
    <w:pPr>
      <w:tabs>
        <w:tab w:val="left" w:pos="1418"/>
        <w:tab w:val="left" w:pos="1985"/>
        <w:tab w:val="left" w:pos="2552"/>
        <w:tab w:val="left" w:pos="3119"/>
      </w:tabs>
      <w:ind w:left="1134" w:right="567"/>
    </w:pPr>
    <w:rPr>
      <w:rFonts w:ascii="Arial" w:hAnsi="Arial"/>
      <w:noProof w:val="0"/>
      <w:lang w:val="de-DE"/>
    </w:rPr>
  </w:style>
  <w:style w:type="character" w:customStyle="1" w:styleId="ZkladntextChar">
    <w:name w:val="Základní text Char"/>
    <w:link w:val="Zkladntext"/>
    <w:rsid w:val="00D6699E"/>
    <w:rPr>
      <w:rFonts w:ascii="Arial" w:hAnsi="Arial"/>
      <w:noProof/>
      <w:sz w:val="22"/>
    </w:rPr>
  </w:style>
  <w:style w:type="paragraph" w:styleId="Odstavecseseznamem">
    <w:name w:val="List Paragraph"/>
    <w:basedOn w:val="Normln"/>
    <w:uiPriority w:val="34"/>
    <w:qFormat/>
    <w:rsid w:val="006E691A"/>
    <w:pPr>
      <w:ind w:left="720"/>
      <w:contextualSpacing/>
    </w:pPr>
  </w:style>
  <w:style w:type="table" w:styleId="Mkatabulky">
    <w:name w:val="Table Grid"/>
    <w:basedOn w:val="Normlntabulka"/>
    <w:uiPriority w:val="59"/>
    <w:rsid w:val="00304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3044C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3044CC"/>
    <w:rPr>
      <w:rFonts w:ascii="Calibri" w:eastAsia="Calibri" w:hAnsi="Calibri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4875"/>
    <w:rPr>
      <w:rFonts w:ascii="Times New Roman" w:hAnsi="Times New Roman"/>
      <w:b/>
      <w:bCs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E4875"/>
    <w:rPr>
      <w:rFonts w:ascii="Arial" w:hAnsi="Arial"/>
      <w:noProof/>
      <w:sz w:val="22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4875"/>
    <w:rPr>
      <w:rFonts w:ascii="Arial" w:hAnsi="Arial"/>
      <w:b/>
      <w:bCs/>
      <w:noProof/>
      <w:sz w:val="22"/>
    </w:rPr>
  </w:style>
  <w:style w:type="character" w:customStyle="1" w:styleId="ZhlavChar">
    <w:name w:val="Záhlaví Char"/>
    <w:basedOn w:val="Standardnpsmoodstavce"/>
    <w:link w:val="Zhlav"/>
    <w:rsid w:val="00203176"/>
    <w:rPr>
      <w:noProof/>
      <w:sz w:val="22"/>
    </w:rPr>
  </w:style>
  <w:style w:type="paragraph" w:styleId="Normlnweb">
    <w:name w:val="Normal (Web)"/>
    <w:basedOn w:val="Normln"/>
    <w:uiPriority w:val="99"/>
    <w:unhideWhenUsed/>
    <w:rsid w:val="002034F9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9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Tatka\Pr&#225;ce\EON\Technick&#233;%20listy\&#352;ablona%20TL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846DF-B7E4-4AE0-97AA-21899E6F1A1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Šablona TL.dot</Template>
  <TotalTime>127</TotalTime>
  <Pages>2</Pages>
  <Words>548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10 1100</vt:lpstr>
    </vt:vector>
  </TitlesOfParts>
  <Company>JČE a.s.</Company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10 1100</dc:title>
  <dc:subject>Lana AlFe a Al pro VVN, VN a NN</dc:subject>
  <dc:creator>Jan Volek / kl. 3200, Vratislav Štěpka / kl. 3231</dc:creator>
  <cp:keywords>červenec 2017</cp:keywords>
  <dc:description>+ připomínky JME z prosince 2004</dc:description>
  <cp:lastModifiedBy>Kotolanová, Nicola</cp:lastModifiedBy>
  <cp:revision>38</cp:revision>
  <cp:lastPrinted>2018-05-22T12:04:00Z</cp:lastPrinted>
  <dcterms:created xsi:type="dcterms:W3CDTF">2018-08-24T07:17:00Z</dcterms:created>
  <dcterms:modified xsi:type="dcterms:W3CDTF">2022-12-12T12:44:00Z</dcterms:modified>
  <cp:category>srpen 2017</cp:category>
</cp:coreProperties>
</file>